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927B5" w14:textId="08D78C42" w:rsidR="001E284C" w:rsidRDefault="000E7EEF" w:rsidP="00FE0ADA">
      <w:r>
        <w:t>/</w:t>
      </w:r>
    </w:p>
    <w:p w14:paraId="444535E7" w14:textId="77777777" w:rsidR="00083D97" w:rsidRDefault="00083D97" w:rsidP="00FE0ADA"/>
    <w:p w14:paraId="2E31AF05" w14:textId="77777777" w:rsidR="0097092F" w:rsidRDefault="0097092F" w:rsidP="00FE0ADA"/>
    <w:p w14:paraId="43140CF6" w14:textId="77777777" w:rsidR="0097092F" w:rsidRDefault="0097092F" w:rsidP="00FE0ADA"/>
    <w:p w14:paraId="73421168" w14:textId="77777777" w:rsidR="0097092F" w:rsidRDefault="0097092F" w:rsidP="00FE0ADA"/>
    <w:p w14:paraId="48A2AD08" w14:textId="77777777" w:rsidR="0097092F" w:rsidRDefault="0097092F" w:rsidP="00FE0ADA"/>
    <w:p w14:paraId="23D4D543" w14:textId="77777777" w:rsidR="0097092F" w:rsidRDefault="0097092F" w:rsidP="00FE0ADA"/>
    <w:p w14:paraId="37063E83" w14:textId="77777777" w:rsidR="0097092F" w:rsidRDefault="0097092F" w:rsidP="00FE0ADA"/>
    <w:p w14:paraId="0598F2E6" w14:textId="77777777" w:rsidR="0097092F" w:rsidRDefault="0097092F" w:rsidP="00FE0ADA"/>
    <w:p w14:paraId="53268C38" w14:textId="77777777" w:rsidR="007B09CB" w:rsidRDefault="0013076D" w:rsidP="009044A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PERFIL Y TITULO JOVEN </w:t>
      </w:r>
      <w:r w:rsidR="000E7EEF">
        <w:rPr>
          <w:b/>
          <w:sz w:val="48"/>
          <w:szCs w:val="48"/>
        </w:rPr>
        <w:t xml:space="preserve">7-14  </w:t>
      </w:r>
    </w:p>
    <w:p w14:paraId="336C6688" w14:textId="27AA8113" w:rsidR="0013076D" w:rsidRDefault="007B09CB" w:rsidP="009044A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zona </w:t>
      </w:r>
      <w:r w:rsidR="000E7EEF">
        <w:rPr>
          <w:b/>
          <w:sz w:val="48"/>
          <w:szCs w:val="48"/>
        </w:rPr>
        <w:t>C2</w:t>
      </w:r>
    </w:p>
    <w:p w14:paraId="4A041F6E" w14:textId="05C962E0" w:rsidR="000F63A9" w:rsidRDefault="000F63A9" w:rsidP="009044A8">
      <w:pPr>
        <w:jc w:val="center"/>
        <w:rPr>
          <w:b/>
        </w:rPr>
      </w:pPr>
      <w:r>
        <w:rPr>
          <w:b/>
        </w:rPr>
        <w:t xml:space="preserve">Fecha </w:t>
      </w:r>
      <w:del w:id="0" w:author="LEON FARIÑA, MARIA DEL AMOR" w:date="2025-03-13T08:59:00Z">
        <w:r w:rsidR="000E7EEF" w:rsidDel="000C51F2">
          <w:rPr>
            <w:b/>
          </w:rPr>
          <w:delText>03</w:delText>
        </w:r>
      </w:del>
      <w:ins w:id="1" w:author="LEON FARIÑA, MARIA DEL AMOR" w:date="2025-03-13T08:59:00Z">
        <w:r w:rsidR="000C51F2">
          <w:rPr>
            <w:b/>
          </w:rPr>
          <w:t>13</w:t>
        </w:r>
      </w:ins>
      <w:r w:rsidR="004E6515">
        <w:rPr>
          <w:b/>
        </w:rPr>
        <w:t>/</w:t>
      </w:r>
      <w:r w:rsidR="000E7EEF">
        <w:rPr>
          <w:b/>
        </w:rPr>
        <w:t>03/2025</w:t>
      </w:r>
      <w:r>
        <w:rPr>
          <w:b/>
        </w:rPr>
        <w:t xml:space="preserve"> </w:t>
      </w:r>
      <w:r w:rsidR="00091DF6">
        <w:rPr>
          <w:b/>
        </w:rPr>
        <w:t xml:space="preserve">versión </w:t>
      </w:r>
      <w:del w:id="2" w:author="LEON FARIÑA, MARIA DEL AMOR" w:date="2025-03-13T08:59:00Z">
        <w:r w:rsidR="0013076D" w:rsidDel="000C51F2">
          <w:rPr>
            <w:b/>
          </w:rPr>
          <w:delText>1</w:delText>
        </w:r>
        <w:r w:rsidR="00175EFA" w:rsidDel="000C51F2">
          <w:rPr>
            <w:b/>
          </w:rPr>
          <w:delText>.0</w:delText>
        </w:r>
      </w:del>
      <w:ins w:id="3" w:author="LEON FARIÑA, MARIA DEL AMOR" w:date="2025-04-04T07:34:00Z">
        <w:r w:rsidR="00D546F4">
          <w:rPr>
            <w:b/>
          </w:rPr>
          <w:t>4.0 (salto de versión)</w:t>
        </w:r>
      </w:ins>
    </w:p>
    <w:p w14:paraId="56BAA374" w14:textId="106EE63D" w:rsidR="008923FB" w:rsidRDefault="0097092F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550B99" w14:paraId="62029A2B" w14:textId="77777777" w:rsidTr="07FBF5F6">
        <w:tc>
          <w:tcPr>
            <w:tcW w:w="4247" w:type="dxa"/>
          </w:tcPr>
          <w:p w14:paraId="3BCCB0FC" w14:textId="56D31E73" w:rsidR="00550B99" w:rsidRDefault="07FBF5F6" w:rsidP="0013076D">
            <w:r w:rsidRPr="07FBF5F6">
              <w:rPr>
                <w:lang w:val="es-ES"/>
              </w:rPr>
              <w:lastRenderedPageBreak/>
              <w:t>Versión 1.0   (16/12/2024)</w:t>
            </w:r>
          </w:p>
        </w:tc>
        <w:tc>
          <w:tcPr>
            <w:tcW w:w="4247" w:type="dxa"/>
          </w:tcPr>
          <w:p w14:paraId="36AE9122" w14:textId="05E6FE65" w:rsidR="00550B99" w:rsidRDefault="0013076D">
            <w:r>
              <w:t>CREACIÓN DEL DOCUMENTO</w:t>
            </w:r>
            <w:r w:rsidR="00550B99">
              <w:t xml:space="preserve"> </w:t>
            </w:r>
          </w:p>
        </w:tc>
      </w:tr>
      <w:tr w:rsidR="00E745E9" w14:paraId="5225943F" w14:textId="77777777" w:rsidTr="07FBF5F6">
        <w:trPr>
          <w:ins w:id="4" w:author="LEON FARIÑA, MARIA DEL AMOR" w:date="2025-04-04T07:35:00Z"/>
        </w:trPr>
        <w:tc>
          <w:tcPr>
            <w:tcW w:w="4247" w:type="dxa"/>
          </w:tcPr>
          <w:p w14:paraId="4D75EA17" w14:textId="168E7221" w:rsidR="00E745E9" w:rsidRPr="07FBF5F6" w:rsidRDefault="00E745E9" w:rsidP="0013076D">
            <w:pPr>
              <w:rPr>
                <w:ins w:id="5" w:author="LEON FARIÑA, MARIA DEL AMOR" w:date="2025-04-04T07:35:00Z"/>
                <w:lang w:val="es-ES"/>
              </w:rPr>
            </w:pPr>
            <w:ins w:id="6" w:author="LEON FARIÑA, MARIA DEL AMOR" w:date="2025-04-04T07:35:00Z">
              <w:r>
                <w:rPr>
                  <w:lang w:val="es-ES"/>
                </w:rPr>
                <w:t>Versión 4.0 ( 04/04/2025)</w:t>
              </w:r>
            </w:ins>
          </w:p>
        </w:tc>
        <w:tc>
          <w:tcPr>
            <w:tcW w:w="4247" w:type="dxa"/>
          </w:tcPr>
          <w:p w14:paraId="3FA25863" w14:textId="1C6335B7" w:rsidR="00E745E9" w:rsidRDefault="00E745E9">
            <w:pPr>
              <w:rPr>
                <w:ins w:id="7" w:author="LEON FARIÑA, MARIA DEL AMOR" w:date="2025-04-04T07:35:00Z"/>
              </w:rPr>
            </w:pPr>
            <w:ins w:id="8" w:author="LEON FARIÑA, MARIA DEL AMOR" w:date="2025-04-04T07:35:00Z">
              <w:r>
                <w:t>Cambio de código de perfil joven 7-</w:t>
              </w:r>
            </w:ins>
            <w:ins w:id="9" w:author="LEON FARIÑA, MARIA DEL AMOR" w:date="2025-04-04T07:36:00Z">
              <w:r>
                <w:t>4</w:t>
              </w:r>
              <w:r>
                <w:sym w:font="Wingdings" w:char="F0E0"/>
              </w:r>
              <w:r>
                <w:t xml:space="preserve"> Nuevo código 0x19</w:t>
              </w:r>
            </w:ins>
          </w:p>
        </w:tc>
      </w:tr>
    </w:tbl>
    <w:p w14:paraId="19AB6F5A" w14:textId="39804F22" w:rsidR="001701DF" w:rsidRDefault="001701DF"/>
    <w:sdt>
      <w:sdtPr>
        <w:rPr>
          <w:rFonts w:ascii="Arial" w:eastAsia="Times New Roman" w:hAnsi="Arial" w:cs="Times New Roman"/>
          <w:color w:val="auto"/>
          <w:sz w:val="24"/>
          <w:szCs w:val="24"/>
          <w:lang w:val="es-ES_tradnl"/>
        </w:rPr>
        <w:id w:val="9882032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F30CD3" w14:textId="4A5F3F3E" w:rsidR="00681975" w:rsidRDefault="00681975">
          <w:pPr>
            <w:pStyle w:val="TtuloTDC"/>
          </w:pPr>
          <w:r>
            <w:t>Contenido</w:t>
          </w:r>
        </w:p>
        <w:p w14:paraId="01F70E78" w14:textId="14F3F427" w:rsidR="007C15E9" w:rsidRDefault="00681975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1974774" w:history="1">
            <w:r w:rsidR="007C15E9" w:rsidRPr="002E5E05">
              <w:rPr>
                <w:rStyle w:val="Hipervnculo"/>
                <w:b/>
                <w:noProof/>
              </w:rPr>
              <w:t>1.</w:t>
            </w:r>
            <w:r w:rsidR="007C15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="007C15E9" w:rsidRPr="002E5E05">
              <w:rPr>
                <w:rStyle w:val="Hipervnculo"/>
                <w:b/>
                <w:noProof/>
              </w:rPr>
              <w:t>Introducción</w:t>
            </w:r>
            <w:r w:rsidR="007C15E9">
              <w:rPr>
                <w:noProof/>
                <w:webHidden/>
              </w:rPr>
              <w:tab/>
            </w:r>
            <w:r w:rsidR="007C15E9">
              <w:rPr>
                <w:noProof/>
                <w:webHidden/>
              </w:rPr>
              <w:fldChar w:fldCharType="begin"/>
            </w:r>
            <w:r w:rsidR="007C15E9">
              <w:rPr>
                <w:noProof/>
                <w:webHidden/>
              </w:rPr>
              <w:instrText xml:space="preserve"> PAGEREF _Toc191974774 \h </w:instrText>
            </w:r>
            <w:r w:rsidR="007C15E9">
              <w:rPr>
                <w:noProof/>
                <w:webHidden/>
              </w:rPr>
            </w:r>
            <w:r w:rsidR="007C15E9">
              <w:rPr>
                <w:noProof/>
                <w:webHidden/>
              </w:rPr>
              <w:fldChar w:fldCharType="separate"/>
            </w:r>
            <w:r w:rsidR="007C15E9">
              <w:rPr>
                <w:noProof/>
                <w:webHidden/>
              </w:rPr>
              <w:t>3</w:t>
            </w:r>
            <w:r w:rsidR="007C15E9">
              <w:rPr>
                <w:noProof/>
                <w:webHidden/>
              </w:rPr>
              <w:fldChar w:fldCharType="end"/>
            </w:r>
          </w:hyperlink>
        </w:p>
        <w:p w14:paraId="7DF2B987" w14:textId="5E2F1F31" w:rsidR="007C15E9" w:rsidRDefault="00C2619A">
          <w:pPr>
            <w:pStyle w:val="TDC3"/>
            <w:tabs>
              <w:tab w:val="right" w:leader="dot" w:pos="8494"/>
            </w:tabs>
            <w:rPr>
              <w:noProof/>
            </w:rPr>
          </w:pPr>
          <w:hyperlink w:anchor="_Toc191974775" w:history="1">
            <w:r w:rsidR="007C15E9" w:rsidRPr="002E5E05">
              <w:rPr>
                <w:rStyle w:val="Hipervnculo"/>
                <w:b/>
                <w:noProof/>
              </w:rPr>
              <w:t>Creación del perfil joven 7-14</w:t>
            </w:r>
            <w:r w:rsidR="007C15E9">
              <w:rPr>
                <w:noProof/>
                <w:webHidden/>
              </w:rPr>
              <w:tab/>
            </w:r>
            <w:r w:rsidR="007C15E9">
              <w:rPr>
                <w:noProof/>
                <w:webHidden/>
              </w:rPr>
              <w:fldChar w:fldCharType="begin"/>
            </w:r>
            <w:r w:rsidR="007C15E9">
              <w:rPr>
                <w:noProof/>
                <w:webHidden/>
              </w:rPr>
              <w:instrText xml:space="preserve"> PAGEREF _Toc191974775 \h </w:instrText>
            </w:r>
            <w:r w:rsidR="007C15E9">
              <w:rPr>
                <w:noProof/>
                <w:webHidden/>
              </w:rPr>
            </w:r>
            <w:r w:rsidR="007C15E9">
              <w:rPr>
                <w:noProof/>
                <w:webHidden/>
              </w:rPr>
              <w:fldChar w:fldCharType="separate"/>
            </w:r>
            <w:r w:rsidR="007C15E9">
              <w:rPr>
                <w:noProof/>
                <w:webHidden/>
              </w:rPr>
              <w:t>3</w:t>
            </w:r>
            <w:r w:rsidR="007C15E9">
              <w:rPr>
                <w:noProof/>
                <w:webHidden/>
              </w:rPr>
              <w:fldChar w:fldCharType="end"/>
            </w:r>
          </w:hyperlink>
        </w:p>
        <w:p w14:paraId="63C46921" w14:textId="2D31919E" w:rsidR="007C15E9" w:rsidRDefault="00C2619A">
          <w:pPr>
            <w:pStyle w:val="TDC3"/>
            <w:tabs>
              <w:tab w:val="right" w:leader="dot" w:pos="8494"/>
            </w:tabs>
            <w:rPr>
              <w:noProof/>
            </w:rPr>
          </w:pPr>
          <w:hyperlink w:anchor="_Toc191974776" w:history="1">
            <w:r w:rsidR="007C15E9" w:rsidRPr="002E5E05">
              <w:rPr>
                <w:rStyle w:val="Hipervnculo"/>
                <w:b/>
                <w:noProof/>
              </w:rPr>
              <w:t>Implementación del perfil joven 7-14</w:t>
            </w:r>
            <w:r w:rsidR="007C15E9">
              <w:rPr>
                <w:noProof/>
                <w:webHidden/>
              </w:rPr>
              <w:tab/>
            </w:r>
            <w:r w:rsidR="007C15E9">
              <w:rPr>
                <w:noProof/>
                <w:webHidden/>
              </w:rPr>
              <w:fldChar w:fldCharType="begin"/>
            </w:r>
            <w:r w:rsidR="007C15E9">
              <w:rPr>
                <w:noProof/>
                <w:webHidden/>
              </w:rPr>
              <w:instrText xml:space="preserve"> PAGEREF _Toc191974776 \h </w:instrText>
            </w:r>
            <w:r w:rsidR="007C15E9">
              <w:rPr>
                <w:noProof/>
                <w:webHidden/>
              </w:rPr>
            </w:r>
            <w:r w:rsidR="007C15E9">
              <w:rPr>
                <w:noProof/>
                <w:webHidden/>
              </w:rPr>
              <w:fldChar w:fldCharType="separate"/>
            </w:r>
            <w:r w:rsidR="007C15E9">
              <w:rPr>
                <w:noProof/>
                <w:webHidden/>
              </w:rPr>
              <w:t>4</w:t>
            </w:r>
            <w:r w:rsidR="007C15E9">
              <w:rPr>
                <w:noProof/>
                <w:webHidden/>
              </w:rPr>
              <w:fldChar w:fldCharType="end"/>
            </w:r>
          </w:hyperlink>
        </w:p>
        <w:p w14:paraId="0101F5ED" w14:textId="28B483BC" w:rsidR="007C15E9" w:rsidRDefault="00C2619A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191974777" w:history="1">
            <w:r w:rsidR="007C15E9" w:rsidRPr="002E5E05">
              <w:rPr>
                <w:rStyle w:val="Hipervnculo"/>
                <w:b/>
                <w:bCs/>
                <w:noProof/>
                <w:lang w:val="es-ES"/>
              </w:rPr>
              <w:t>2.</w:t>
            </w:r>
            <w:r w:rsidR="007C15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="007C15E9" w:rsidRPr="002E5E05">
              <w:rPr>
                <w:rStyle w:val="Hipervnculo"/>
                <w:b/>
                <w:noProof/>
              </w:rPr>
              <w:t>Premisas a tener en cuenta</w:t>
            </w:r>
            <w:r w:rsidR="007C15E9">
              <w:rPr>
                <w:noProof/>
                <w:webHidden/>
              </w:rPr>
              <w:tab/>
            </w:r>
            <w:r w:rsidR="007C15E9">
              <w:rPr>
                <w:noProof/>
                <w:webHidden/>
              </w:rPr>
              <w:fldChar w:fldCharType="begin"/>
            </w:r>
            <w:r w:rsidR="007C15E9">
              <w:rPr>
                <w:noProof/>
                <w:webHidden/>
              </w:rPr>
              <w:instrText xml:space="preserve"> PAGEREF _Toc191974777 \h </w:instrText>
            </w:r>
            <w:r w:rsidR="007C15E9">
              <w:rPr>
                <w:noProof/>
                <w:webHidden/>
              </w:rPr>
            </w:r>
            <w:r w:rsidR="007C15E9">
              <w:rPr>
                <w:noProof/>
                <w:webHidden/>
              </w:rPr>
              <w:fldChar w:fldCharType="separate"/>
            </w:r>
            <w:r w:rsidR="007C15E9">
              <w:rPr>
                <w:noProof/>
                <w:webHidden/>
              </w:rPr>
              <w:t>4</w:t>
            </w:r>
            <w:r w:rsidR="007C15E9">
              <w:rPr>
                <w:noProof/>
                <w:webHidden/>
              </w:rPr>
              <w:fldChar w:fldCharType="end"/>
            </w:r>
          </w:hyperlink>
        </w:p>
        <w:p w14:paraId="43443DE5" w14:textId="495E3361" w:rsidR="007C15E9" w:rsidRDefault="00C2619A">
          <w:pPr>
            <w:pStyle w:val="TDC3"/>
            <w:tabs>
              <w:tab w:val="right" w:leader="dot" w:pos="8494"/>
            </w:tabs>
            <w:rPr>
              <w:noProof/>
            </w:rPr>
          </w:pPr>
          <w:hyperlink w:anchor="_Toc191974778" w:history="1">
            <w:r w:rsidR="007C15E9" w:rsidRPr="002E5E05">
              <w:rPr>
                <w:rStyle w:val="Hipervnculo"/>
                <w:noProof/>
              </w:rPr>
              <w:t>Lista Blanca</w:t>
            </w:r>
            <w:r w:rsidR="007C15E9">
              <w:rPr>
                <w:noProof/>
                <w:webHidden/>
              </w:rPr>
              <w:tab/>
            </w:r>
            <w:r w:rsidR="007C15E9">
              <w:rPr>
                <w:noProof/>
                <w:webHidden/>
              </w:rPr>
              <w:fldChar w:fldCharType="begin"/>
            </w:r>
            <w:r w:rsidR="007C15E9">
              <w:rPr>
                <w:noProof/>
                <w:webHidden/>
              </w:rPr>
              <w:instrText xml:space="preserve"> PAGEREF _Toc191974778 \h </w:instrText>
            </w:r>
            <w:r w:rsidR="007C15E9">
              <w:rPr>
                <w:noProof/>
                <w:webHidden/>
              </w:rPr>
            </w:r>
            <w:r w:rsidR="007C15E9">
              <w:rPr>
                <w:noProof/>
                <w:webHidden/>
              </w:rPr>
              <w:fldChar w:fldCharType="separate"/>
            </w:r>
            <w:r w:rsidR="007C15E9">
              <w:rPr>
                <w:noProof/>
                <w:webHidden/>
              </w:rPr>
              <w:t>5</w:t>
            </w:r>
            <w:r w:rsidR="007C15E9">
              <w:rPr>
                <w:noProof/>
                <w:webHidden/>
              </w:rPr>
              <w:fldChar w:fldCharType="end"/>
            </w:r>
          </w:hyperlink>
        </w:p>
        <w:p w14:paraId="2C0747E5" w14:textId="33823C31" w:rsidR="007C15E9" w:rsidRDefault="00C2619A">
          <w:pPr>
            <w:pStyle w:val="TDC3"/>
            <w:tabs>
              <w:tab w:val="right" w:leader="dot" w:pos="8494"/>
            </w:tabs>
            <w:rPr>
              <w:noProof/>
            </w:rPr>
          </w:pPr>
          <w:hyperlink w:anchor="_Toc191974779" w:history="1">
            <w:r w:rsidR="007C15E9" w:rsidRPr="002E5E05">
              <w:rPr>
                <w:rStyle w:val="Hipervnculo"/>
                <w:noProof/>
              </w:rPr>
              <w:t>Algoritmo de Asignación</w:t>
            </w:r>
            <w:r w:rsidR="007C15E9">
              <w:rPr>
                <w:noProof/>
                <w:webHidden/>
              </w:rPr>
              <w:tab/>
            </w:r>
            <w:r w:rsidR="007C15E9">
              <w:rPr>
                <w:noProof/>
                <w:webHidden/>
              </w:rPr>
              <w:fldChar w:fldCharType="begin"/>
            </w:r>
            <w:r w:rsidR="007C15E9">
              <w:rPr>
                <w:noProof/>
                <w:webHidden/>
              </w:rPr>
              <w:instrText xml:space="preserve"> PAGEREF _Toc191974779 \h </w:instrText>
            </w:r>
            <w:r w:rsidR="007C15E9">
              <w:rPr>
                <w:noProof/>
                <w:webHidden/>
              </w:rPr>
            </w:r>
            <w:r w:rsidR="007C15E9">
              <w:rPr>
                <w:noProof/>
                <w:webHidden/>
              </w:rPr>
              <w:fldChar w:fldCharType="separate"/>
            </w:r>
            <w:r w:rsidR="007C15E9">
              <w:rPr>
                <w:noProof/>
                <w:webHidden/>
              </w:rPr>
              <w:t>6</w:t>
            </w:r>
            <w:r w:rsidR="007C15E9">
              <w:rPr>
                <w:noProof/>
                <w:webHidden/>
              </w:rPr>
              <w:fldChar w:fldCharType="end"/>
            </w:r>
          </w:hyperlink>
        </w:p>
        <w:p w14:paraId="2E5DE8FF" w14:textId="723EAF18" w:rsidR="007C15E9" w:rsidRDefault="00C2619A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191974780" w:history="1">
            <w:r w:rsidR="007C15E9" w:rsidRPr="002E5E05">
              <w:rPr>
                <w:rStyle w:val="Hipervnculo"/>
                <w:b/>
                <w:noProof/>
              </w:rPr>
              <w:t>3.</w:t>
            </w:r>
            <w:r w:rsidR="007C15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="007C15E9" w:rsidRPr="002E5E05">
              <w:rPr>
                <w:rStyle w:val="Hipervnculo"/>
                <w:b/>
                <w:noProof/>
              </w:rPr>
              <w:t>FORMATO LISTA BLANCA</w:t>
            </w:r>
            <w:r w:rsidR="007C15E9">
              <w:rPr>
                <w:noProof/>
                <w:webHidden/>
              </w:rPr>
              <w:tab/>
            </w:r>
            <w:r w:rsidR="007C15E9">
              <w:rPr>
                <w:noProof/>
                <w:webHidden/>
              </w:rPr>
              <w:fldChar w:fldCharType="begin"/>
            </w:r>
            <w:r w:rsidR="007C15E9">
              <w:rPr>
                <w:noProof/>
                <w:webHidden/>
              </w:rPr>
              <w:instrText xml:space="preserve"> PAGEREF _Toc191974780 \h </w:instrText>
            </w:r>
            <w:r w:rsidR="007C15E9">
              <w:rPr>
                <w:noProof/>
                <w:webHidden/>
              </w:rPr>
            </w:r>
            <w:r w:rsidR="007C15E9">
              <w:rPr>
                <w:noProof/>
                <w:webHidden/>
              </w:rPr>
              <w:fldChar w:fldCharType="separate"/>
            </w:r>
            <w:r w:rsidR="007C15E9">
              <w:rPr>
                <w:noProof/>
                <w:webHidden/>
              </w:rPr>
              <w:t>11</w:t>
            </w:r>
            <w:r w:rsidR="007C15E9">
              <w:rPr>
                <w:noProof/>
                <w:webHidden/>
              </w:rPr>
              <w:fldChar w:fldCharType="end"/>
            </w:r>
          </w:hyperlink>
        </w:p>
        <w:p w14:paraId="63C03914" w14:textId="339056B3" w:rsidR="007C15E9" w:rsidRDefault="00C2619A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191974781" w:history="1">
            <w:r w:rsidR="007C15E9" w:rsidRPr="002E5E05">
              <w:rPr>
                <w:rStyle w:val="Hipervnculo"/>
                <w:b/>
                <w:noProof/>
              </w:rPr>
              <w:t>4.</w:t>
            </w:r>
            <w:r w:rsidR="007C15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="007C15E9" w:rsidRPr="002E5E05">
              <w:rPr>
                <w:rStyle w:val="Hipervnculo"/>
                <w:b/>
                <w:noProof/>
              </w:rPr>
              <w:t>TRANSACCIONES Y RECIBO</w:t>
            </w:r>
            <w:r w:rsidR="007C15E9">
              <w:rPr>
                <w:noProof/>
                <w:webHidden/>
              </w:rPr>
              <w:tab/>
            </w:r>
            <w:r w:rsidR="007C15E9">
              <w:rPr>
                <w:noProof/>
                <w:webHidden/>
              </w:rPr>
              <w:fldChar w:fldCharType="begin"/>
            </w:r>
            <w:r w:rsidR="007C15E9">
              <w:rPr>
                <w:noProof/>
                <w:webHidden/>
              </w:rPr>
              <w:instrText xml:space="preserve"> PAGEREF _Toc191974781 \h </w:instrText>
            </w:r>
            <w:r w:rsidR="007C15E9">
              <w:rPr>
                <w:noProof/>
                <w:webHidden/>
              </w:rPr>
            </w:r>
            <w:r w:rsidR="007C15E9">
              <w:rPr>
                <w:noProof/>
                <w:webHidden/>
              </w:rPr>
              <w:fldChar w:fldCharType="separate"/>
            </w:r>
            <w:r w:rsidR="007C15E9">
              <w:rPr>
                <w:noProof/>
                <w:webHidden/>
              </w:rPr>
              <w:t>13</w:t>
            </w:r>
            <w:r w:rsidR="007C15E9">
              <w:rPr>
                <w:noProof/>
                <w:webHidden/>
              </w:rPr>
              <w:fldChar w:fldCharType="end"/>
            </w:r>
          </w:hyperlink>
        </w:p>
        <w:p w14:paraId="093FF6B8" w14:textId="1FD3231F" w:rsidR="00681975" w:rsidRDefault="00681975">
          <w:r>
            <w:rPr>
              <w:b/>
              <w:bCs/>
            </w:rPr>
            <w:fldChar w:fldCharType="end"/>
          </w:r>
        </w:p>
      </w:sdtContent>
    </w:sdt>
    <w:p w14:paraId="1D6C3F74" w14:textId="77777777" w:rsidR="008923FB" w:rsidRDefault="008923FB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CCB1A08" w14:textId="5D42EDF2" w:rsidR="007514F5" w:rsidRDefault="00175EFA" w:rsidP="009822A7">
      <w:pPr>
        <w:pStyle w:val="Prrafodelista"/>
        <w:numPr>
          <w:ilvl w:val="0"/>
          <w:numId w:val="1"/>
        </w:numPr>
        <w:outlineLvl w:val="0"/>
        <w:rPr>
          <w:b/>
        </w:rPr>
      </w:pPr>
      <w:bookmarkStart w:id="10" w:name="_Toc173847569"/>
      <w:bookmarkStart w:id="11" w:name="_Toc191974774"/>
      <w:r>
        <w:rPr>
          <w:b/>
        </w:rPr>
        <w:lastRenderedPageBreak/>
        <w:t>Introducción</w:t>
      </w:r>
      <w:bookmarkEnd w:id="10"/>
      <w:bookmarkEnd w:id="11"/>
    </w:p>
    <w:p w14:paraId="2D508A1C" w14:textId="5BB6AB61" w:rsidR="00070BD1" w:rsidRDefault="00070BD1" w:rsidP="00956E6D">
      <w:pPr>
        <w:rPr>
          <w:lang w:val="es-ES"/>
        </w:rPr>
      </w:pPr>
      <w:r w:rsidRPr="00956E6D">
        <w:rPr>
          <w:lang w:val="es-ES"/>
        </w:rPr>
        <w:t>El CRTM cuenta actualmente con los siguientes perfiles según la edad del usuario:</w:t>
      </w:r>
    </w:p>
    <w:p w14:paraId="09D99B1B" w14:textId="659F9FB6" w:rsidR="00956E6D" w:rsidRPr="00956E6D" w:rsidRDefault="000B5E2C" w:rsidP="00956E6D">
      <w:pPr>
        <w:rPr>
          <w:lang w:val="es-ES"/>
        </w:rPr>
      </w:pPr>
      <w:ins w:id="12" w:author="LEON FARIÑA, MARIA DEL AMOR" w:date="2025-03-13T13:09:00Z">
        <w:r>
          <w:rPr>
            <w:lang w:val="es-ES"/>
          </w:rPr>
          <w:t>Las fechas del límite superior del intervalo, se refi</w:t>
        </w:r>
      </w:ins>
      <w:ins w:id="13" w:author="LEON FARIÑA, MARIA DEL AMOR" w:date="2025-03-13T13:10:00Z">
        <w:r>
          <w:rPr>
            <w:lang w:val="es-ES"/>
          </w:rPr>
          <w:t xml:space="preserve">ere a la fecha en la que se cumple los años en los que ponen fin a la validez de ese </w:t>
        </w:r>
        <w:proofErr w:type="gramStart"/>
        <w:r>
          <w:rPr>
            <w:lang w:val="es-ES"/>
          </w:rPr>
          <w:t>perfil ,</w:t>
        </w:r>
        <w:proofErr w:type="gramEnd"/>
        <w:r>
          <w:rPr>
            <w:lang w:val="es-ES"/>
          </w:rPr>
          <w:t xml:space="preserve"> pero no incluyen ese año.</w:t>
        </w:r>
      </w:ins>
    </w:p>
    <w:p w14:paraId="05CF112B" w14:textId="77777777" w:rsidR="00070BD1" w:rsidRPr="00956E6D" w:rsidRDefault="00070BD1" w:rsidP="00956E6D">
      <w:pPr>
        <w:pStyle w:val="Prrafodelista"/>
        <w:numPr>
          <w:ilvl w:val="0"/>
          <w:numId w:val="27"/>
        </w:numPr>
        <w:rPr>
          <w:lang w:val="es-ES"/>
        </w:rPr>
      </w:pPr>
      <w:r w:rsidRPr="00956E6D">
        <w:rPr>
          <w:b/>
          <w:bCs/>
          <w:lang w:val="es-ES"/>
        </w:rPr>
        <w:t>Perfil infantil (4 a 7 años)</w:t>
      </w:r>
      <w:r w:rsidRPr="00956E6D">
        <w:rPr>
          <w:lang w:val="es-ES"/>
        </w:rPr>
        <w:t xml:space="preserve"> → Tarjeta infantil (0x05) | Código: 0x04</w:t>
      </w:r>
    </w:p>
    <w:p w14:paraId="73D24C8D" w14:textId="77777777" w:rsidR="00070BD1" w:rsidRPr="00956E6D" w:rsidRDefault="00070BD1" w:rsidP="00956E6D">
      <w:pPr>
        <w:pStyle w:val="Prrafodelista"/>
        <w:numPr>
          <w:ilvl w:val="0"/>
          <w:numId w:val="27"/>
        </w:numPr>
        <w:rPr>
          <w:lang w:val="es-ES"/>
        </w:rPr>
      </w:pPr>
      <w:r w:rsidRPr="00956E6D">
        <w:rPr>
          <w:b/>
          <w:bCs/>
          <w:lang w:val="es-ES"/>
        </w:rPr>
        <w:t>Perfil joven (7 a 26 años)</w:t>
      </w:r>
      <w:r w:rsidRPr="00956E6D">
        <w:rPr>
          <w:lang w:val="es-ES"/>
        </w:rPr>
        <w:t xml:space="preserve"> → Tarjeta TTP (0x00) | Código: 0x03</w:t>
      </w:r>
    </w:p>
    <w:p w14:paraId="65CFA452" w14:textId="77777777" w:rsidR="00070BD1" w:rsidRPr="00956E6D" w:rsidRDefault="00070BD1" w:rsidP="00956E6D">
      <w:pPr>
        <w:pStyle w:val="Prrafodelista"/>
        <w:numPr>
          <w:ilvl w:val="0"/>
          <w:numId w:val="27"/>
        </w:numPr>
        <w:rPr>
          <w:lang w:val="es-ES"/>
        </w:rPr>
      </w:pPr>
      <w:r w:rsidRPr="00956E6D">
        <w:rPr>
          <w:b/>
          <w:bCs/>
          <w:lang w:val="es-ES"/>
        </w:rPr>
        <w:t>Perfil normal (26 a 65 años)</w:t>
      </w:r>
      <w:r w:rsidRPr="00956E6D">
        <w:rPr>
          <w:lang w:val="es-ES"/>
        </w:rPr>
        <w:t xml:space="preserve"> → Tarjeta TTP (0x00) | Código: 0x01</w:t>
      </w:r>
    </w:p>
    <w:p w14:paraId="69DFDB97" w14:textId="32428DD3" w:rsidR="00070BD1" w:rsidRDefault="00070BD1" w:rsidP="00956E6D">
      <w:pPr>
        <w:pStyle w:val="Prrafodelista"/>
        <w:numPr>
          <w:ilvl w:val="0"/>
          <w:numId w:val="27"/>
        </w:numPr>
        <w:rPr>
          <w:lang w:val="es-ES"/>
        </w:rPr>
      </w:pPr>
      <w:r w:rsidRPr="00956E6D">
        <w:rPr>
          <w:b/>
          <w:bCs/>
          <w:lang w:val="es-ES"/>
        </w:rPr>
        <w:t>Perfil +65 (65 años en adelante)</w:t>
      </w:r>
      <w:r w:rsidRPr="00956E6D">
        <w:rPr>
          <w:lang w:val="es-ES"/>
        </w:rPr>
        <w:t xml:space="preserve"> → Tarjeta TTP (0x00) | Código: 0x02</w:t>
      </w:r>
    </w:p>
    <w:p w14:paraId="3E47989E" w14:textId="77777777" w:rsidR="00956E6D" w:rsidRPr="00956E6D" w:rsidRDefault="00956E6D" w:rsidP="00956E6D">
      <w:pPr>
        <w:pStyle w:val="Prrafodelista"/>
        <w:rPr>
          <w:lang w:val="es-ES"/>
        </w:rPr>
      </w:pPr>
    </w:p>
    <w:p w14:paraId="4BF82F15" w14:textId="5DBE980E" w:rsidR="00070BD1" w:rsidRPr="00FB6E4A" w:rsidRDefault="00070BD1" w:rsidP="00070BD1">
      <w:pPr>
        <w:pStyle w:val="Ttulo3"/>
        <w:rPr>
          <w:b/>
          <w:color w:val="auto"/>
          <w:sz w:val="32"/>
          <w:szCs w:val="32"/>
        </w:rPr>
      </w:pPr>
      <w:bookmarkStart w:id="14" w:name="_Toc191974775"/>
      <w:r w:rsidRPr="00FB6E4A">
        <w:rPr>
          <w:b/>
          <w:color w:val="auto"/>
          <w:sz w:val="32"/>
          <w:szCs w:val="32"/>
        </w:rPr>
        <w:t xml:space="preserve">Creación del perfil joven </w:t>
      </w:r>
      <w:r w:rsidR="003E42BD" w:rsidRPr="00FB6E4A">
        <w:rPr>
          <w:b/>
          <w:color w:val="auto"/>
          <w:sz w:val="32"/>
          <w:szCs w:val="32"/>
        </w:rPr>
        <w:t>7-14</w:t>
      </w:r>
      <w:bookmarkEnd w:id="14"/>
    </w:p>
    <w:p w14:paraId="0B3322CE" w14:textId="02150E4F" w:rsidR="00070BD1" w:rsidRDefault="00070BD1" w:rsidP="00956E6D">
      <w:pPr>
        <w:rPr>
          <w:lang w:val="es-ES"/>
        </w:rPr>
      </w:pPr>
      <w:r w:rsidRPr="00956E6D">
        <w:rPr>
          <w:lang w:val="es-ES"/>
        </w:rPr>
        <w:t>Se ha decidido estructurar la franja de los jóvenes dividiéndola en dos perfiles con tarifas y títulos diferenciados. Para ello, se creará un nuevo perfil denominado "</w:t>
      </w:r>
      <w:proofErr w:type="gramStart"/>
      <w:r w:rsidRPr="00956E6D">
        <w:rPr>
          <w:lang w:val="es-ES"/>
        </w:rPr>
        <w:t xml:space="preserve">joven </w:t>
      </w:r>
      <w:r w:rsidR="007B09CB" w:rsidRPr="00956E6D">
        <w:rPr>
          <w:lang w:val="es-ES"/>
        </w:rPr>
        <w:t xml:space="preserve"> 7</w:t>
      </w:r>
      <w:proofErr w:type="gramEnd"/>
      <w:r w:rsidR="007B09CB" w:rsidRPr="00956E6D">
        <w:rPr>
          <w:lang w:val="es-ES"/>
        </w:rPr>
        <w:t>-14</w:t>
      </w:r>
      <w:r w:rsidRPr="00956E6D">
        <w:rPr>
          <w:lang w:val="es-ES"/>
        </w:rPr>
        <w:t xml:space="preserve">" </w:t>
      </w:r>
      <w:r w:rsidR="007B09CB" w:rsidRPr="00956E6D">
        <w:rPr>
          <w:lang w:val="es-ES"/>
        </w:rPr>
        <w:t xml:space="preserve">, </w:t>
      </w:r>
      <w:r w:rsidRPr="00956E6D">
        <w:rPr>
          <w:lang w:val="es-ES"/>
        </w:rPr>
        <w:t>que se aplicará exclusivamente a tarjetas TTP.</w:t>
      </w:r>
    </w:p>
    <w:p w14:paraId="7CD2B022" w14:textId="77777777" w:rsidR="00956E6D" w:rsidRPr="00956E6D" w:rsidRDefault="00956E6D" w:rsidP="00956E6D">
      <w:pPr>
        <w:rPr>
          <w:lang w:val="es-ES"/>
        </w:rPr>
      </w:pPr>
    </w:p>
    <w:p w14:paraId="43CAFB13" w14:textId="7609EA32" w:rsidR="00070BD1" w:rsidRPr="00956E6D" w:rsidRDefault="00C33371" w:rsidP="00956E6D">
      <w:pPr>
        <w:pStyle w:val="Prrafodelista"/>
        <w:numPr>
          <w:ilvl w:val="0"/>
          <w:numId w:val="26"/>
        </w:numPr>
        <w:rPr>
          <w:lang w:val="es-ES"/>
        </w:rPr>
      </w:pPr>
      <w:r w:rsidRPr="00956E6D">
        <w:rPr>
          <w:b/>
          <w:bCs/>
          <w:lang w:val="es-ES"/>
        </w:rPr>
        <w:t>Perfil joven (7 a 14</w:t>
      </w:r>
      <w:r w:rsidR="00070BD1" w:rsidRPr="00956E6D">
        <w:rPr>
          <w:b/>
          <w:bCs/>
          <w:lang w:val="es-ES"/>
        </w:rPr>
        <w:t xml:space="preserve"> años)</w:t>
      </w:r>
      <w:r w:rsidR="00070BD1" w:rsidRPr="00956E6D">
        <w:rPr>
          <w:lang w:val="es-ES"/>
        </w:rPr>
        <w:t xml:space="preserve"> → Tarjeta TTP (0x00) | Código</w:t>
      </w:r>
      <w:r w:rsidR="00853F15">
        <w:rPr>
          <w:lang w:val="es-ES"/>
        </w:rPr>
        <w:t xml:space="preserve"> perfil joven 7-14</w:t>
      </w:r>
      <w:r w:rsidR="00070BD1" w:rsidRPr="00956E6D">
        <w:rPr>
          <w:lang w:val="es-ES"/>
        </w:rPr>
        <w:t>: 0x</w:t>
      </w:r>
      <w:del w:id="15" w:author="LEON FARIÑA, MARIA DEL AMOR" w:date="2025-04-04T07:36:00Z">
        <w:r w:rsidR="00070BD1" w:rsidRPr="00956E6D" w:rsidDel="00E745E9">
          <w:rPr>
            <w:lang w:val="es-ES"/>
          </w:rPr>
          <w:delText>35</w:delText>
        </w:r>
        <w:r w:rsidR="00853F15" w:rsidDel="00E745E9">
          <w:rPr>
            <w:lang w:val="es-ES"/>
          </w:rPr>
          <w:delText xml:space="preserve">. </w:delText>
        </w:r>
      </w:del>
      <w:ins w:id="16" w:author="LEON FARIÑA, MARIA DEL AMOR" w:date="2025-04-04T07:36:00Z">
        <w:r w:rsidR="00E745E9">
          <w:rPr>
            <w:lang w:val="es-ES"/>
          </w:rPr>
          <w:t xml:space="preserve">19. </w:t>
        </w:r>
      </w:ins>
      <w:r w:rsidR="00853F15">
        <w:rPr>
          <w:lang w:val="es-ES"/>
        </w:rPr>
        <w:t>E</w:t>
      </w:r>
      <w:r w:rsidRPr="00956E6D">
        <w:rPr>
          <w:lang w:val="es-ES"/>
        </w:rPr>
        <w:t xml:space="preserve">ste perfil comprende desde el momento en el que el usuario cumple </w:t>
      </w:r>
      <w:ins w:id="17" w:author="LEON FARIÑA, MARIA DEL AMOR" w:date="2025-03-13T08:16:00Z">
        <w:r w:rsidR="00974DED">
          <w:rPr>
            <w:lang w:val="es-ES"/>
          </w:rPr>
          <w:t xml:space="preserve">los </w:t>
        </w:r>
      </w:ins>
      <w:r w:rsidRPr="00956E6D">
        <w:rPr>
          <w:lang w:val="es-ES"/>
        </w:rPr>
        <w:t>7 años hasta que cumple 1</w:t>
      </w:r>
      <w:ins w:id="18" w:author="LEON FARIÑA, MARIA DEL AMOR" w:date="2025-03-13T08:14:00Z">
        <w:r w:rsidR="00974DED">
          <w:rPr>
            <w:lang w:val="es-ES"/>
          </w:rPr>
          <w:t>4</w:t>
        </w:r>
      </w:ins>
      <w:del w:id="19" w:author="LEON FARIÑA, MARIA DEL AMOR" w:date="2025-03-13T08:14:00Z">
        <w:r w:rsidRPr="00956E6D" w:rsidDel="00974DED">
          <w:rPr>
            <w:lang w:val="es-ES"/>
          </w:rPr>
          <w:delText>5</w:delText>
        </w:r>
      </w:del>
      <w:r w:rsidRPr="00956E6D">
        <w:rPr>
          <w:lang w:val="es-ES"/>
        </w:rPr>
        <w:t xml:space="preserve"> años.</w:t>
      </w:r>
      <w:ins w:id="20" w:author="LEON FARIÑA, MARIA DEL AMOR" w:date="2025-03-13T08:16:00Z">
        <w:r w:rsidR="00974DED">
          <w:rPr>
            <w:lang w:val="es-ES"/>
          </w:rPr>
          <w:t xml:space="preserve"> </w:t>
        </w:r>
      </w:ins>
      <w:ins w:id="21" w:author="LEON FARIÑA, MARIA DEL AMOR" w:date="2025-03-13T08:15:00Z">
        <w:r w:rsidR="00974DED">
          <w:rPr>
            <w:lang w:val="es-ES"/>
          </w:rPr>
          <w:t>El usuario pierde el derecho al cumplir los 14 años</w:t>
        </w:r>
      </w:ins>
      <w:ins w:id="22" w:author="LEON FARIÑA, MARIA DEL AMOR" w:date="2025-03-13T13:07:00Z">
        <w:r w:rsidR="00627D74">
          <w:rPr>
            <w:lang w:val="es-ES"/>
          </w:rPr>
          <w:t xml:space="preserve">, sin embargo se permite la </w:t>
        </w:r>
      </w:ins>
      <w:ins w:id="23" w:author="LEON FARIÑA, MARIA DEL AMOR" w:date="2025-03-13T13:08:00Z">
        <w:r w:rsidR="000B5E2C">
          <w:rPr>
            <w:lang w:val="es-ES"/>
          </w:rPr>
          <w:t>última</w:t>
        </w:r>
      </w:ins>
      <w:ins w:id="24" w:author="LEON FARIÑA, MARIA DEL AMOR" w:date="2025-03-13T13:07:00Z">
        <w:r w:rsidR="00627D74">
          <w:rPr>
            <w:lang w:val="es-ES"/>
          </w:rPr>
          <w:t xml:space="preserve"> carga el </w:t>
        </w:r>
      </w:ins>
      <w:proofErr w:type="gramStart"/>
      <w:ins w:id="25" w:author="LEON FARIÑA, MARIA DEL AMOR" w:date="2025-03-13T13:08:00Z">
        <w:r w:rsidR="000B5E2C">
          <w:rPr>
            <w:lang w:val="es-ES"/>
          </w:rPr>
          <w:t>día</w:t>
        </w:r>
      </w:ins>
      <w:ins w:id="26" w:author="LEON FARIÑA, MARIA DEL AMOR" w:date="2025-03-13T13:07:00Z">
        <w:r w:rsidR="00627D74">
          <w:rPr>
            <w:lang w:val="es-ES"/>
          </w:rPr>
          <w:t xml:space="preserve">  que</w:t>
        </w:r>
        <w:proofErr w:type="gramEnd"/>
        <w:r w:rsidR="00627D74">
          <w:rPr>
            <w:lang w:val="es-ES"/>
          </w:rPr>
          <w:t xml:space="preserve"> cumple 14 años</w:t>
        </w:r>
      </w:ins>
      <w:ins w:id="27" w:author="LEON FARIÑA, MARIA DEL AMOR" w:date="2025-03-13T13:12:00Z">
        <w:r w:rsidR="000B5E2C">
          <w:rPr>
            <w:lang w:val="es-ES"/>
          </w:rPr>
          <w:t>, pero no posteriormente</w:t>
        </w:r>
      </w:ins>
      <w:ins w:id="28" w:author="LEON FARIÑA, MARIA DEL AMOR" w:date="2025-03-13T08:15:00Z">
        <w:r w:rsidR="00974DED">
          <w:rPr>
            <w:lang w:val="es-ES"/>
          </w:rPr>
          <w:t xml:space="preserve">. </w:t>
        </w:r>
      </w:ins>
      <w:ins w:id="29" w:author="LEON FARIÑA, MARIA DEL AMOR" w:date="2025-03-13T08:16:00Z">
        <w:r w:rsidR="00974DED">
          <w:rPr>
            <w:lang w:val="es-ES"/>
          </w:rPr>
          <w:t xml:space="preserve">La duración </w:t>
        </w:r>
      </w:ins>
      <w:ins w:id="30" w:author="LEON FARIÑA, MARIA DEL AMOR" w:date="2025-03-13T08:15:00Z">
        <w:r w:rsidR="00974DED">
          <w:rPr>
            <w:lang w:val="es-ES"/>
          </w:rPr>
          <w:t xml:space="preserve"> </w:t>
        </w:r>
      </w:ins>
      <w:del w:id="31" w:author="LEON FARIÑA, MARIA DEL AMOR" w:date="2025-03-13T08:15:00Z">
        <w:r w:rsidRPr="00956E6D" w:rsidDel="00974DED">
          <w:rPr>
            <w:lang w:val="es-ES"/>
          </w:rPr>
          <w:delText xml:space="preserve"> </w:delText>
        </w:r>
        <w:r w:rsidR="00853F15" w:rsidDel="00974DED">
          <w:rPr>
            <w:lang w:val="es-ES"/>
          </w:rPr>
          <w:delText>8</w:delText>
        </w:r>
      </w:del>
      <w:del w:id="32" w:author="LEON FARIÑA, MARIA DEL AMOR" w:date="2025-03-13T08:16:00Z">
        <w:r w:rsidR="00853F15" w:rsidDel="00974DED">
          <w:rPr>
            <w:lang w:val="es-ES"/>
          </w:rPr>
          <w:delText xml:space="preserve"> años de periodo</w:delText>
        </w:r>
      </w:del>
      <w:r w:rsidR="00853F15">
        <w:rPr>
          <w:lang w:val="es-ES"/>
        </w:rPr>
        <w:t xml:space="preserve"> de</w:t>
      </w:r>
      <w:ins w:id="33" w:author="LEON FARIÑA, MARIA DEL AMOR" w:date="2025-03-13T08:16:00Z">
        <w:r w:rsidR="00974DED">
          <w:rPr>
            <w:lang w:val="es-ES"/>
          </w:rPr>
          <w:t>l</w:t>
        </w:r>
      </w:ins>
      <w:r w:rsidR="00853F15">
        <w:rPr>
          <w:lang w:val="es-ES"/>
        </w:rPr>
        <w:t xml:space="preserve"> perfil</w:t>
      </w:r>
      <w:ins w:id="34" w:author="LEON FARIÑA, MARIA DEL AMOR" w:date="2025-03-13T08:16:00Z">
        <w:r w:rsidR="00974DED">
          <w:rPr>
            <w:lang w:val="es-ES"/>
          </w:rPr>
          <w:t xml:space="preserve"> es de 7 años</w:t>
        </w:r>
      </w:ins>
      <w:r w:rsidR="00853F15">
        <w:rPr>
          <w:lang w:val="es-ES"/>
        </w:rPr>
        <w:t>.</w:t>
      </w:r>
    </w:p>
    <w:p w14:paraId="5D0ED141" w14:textId="18CC53B7" w:rsidR="00070BD1" w:rsidRPr="00956E6D" w:rsidRDefault="00070BD1" w:rsidP="00956E6D">
      <w:pPr>
        <w:pStyle w:val="Prrafodelista"/>
        <w:numPr>
          <w:ilvl w:val="0"/>
          <w:numId w:val="26"/>
        </w:numPr>
        <w:rPr>
          <w:lang w:val="es-ES"/>
        </w:rPr>
      </w:pPr>
      <w:r w:rsidRPr="00956E6D">
        <w:rPr>
          <w:lang w:val="es-ES"/>
        </w:rPr>
        <w:t xml:space="preserve">Tendrá asociado un </w:t>
      </w:r>
      <w:r w:rsidRPr="00956E6D">
        <w:rPr>
          <w:b/>
          <w:bCs/>
          <w:lang w:val="es-ES"/>
        </w:rPr>
        <w:t>abono de 30 días a coste 0 euros</w:t>
      </w:r>
      <w:r w:rsidRPr="00956E6D">
        <w:rPr>
          <w:lang w:val="es-ES"/>
        </w:rPr>
        <w:t>, válido hasta la zona C2.</w:t>
      </w:r>
      <w:ins w:id="35" w:author="LEON FARIÑA, MARIA DEL AMOR" w:date="2025-03-13T09:51:00Z">
        <w:r w:rsidR="00C008CC">
          <w:rPr>
            <w:lang w:val="es-ES"/>
          </w:rPr>
          <w:t xml:space="preserve"> Código </w:t>
        </w:r>
      </w:ins>
      <w:ins w:id="36" w:author="LEON FARIÑA, MARIA DEL AMOR" w:date="2025-03-13T09:52:00Z">
        <w:r w:rsidR="00C008CC">
          <w:rPr>
            <w:lang w:val="es-ES"/>
          </w:rPr>
          <w:t>título</w:t>
        </w:r>
      </w:ins>
      <w:ins w:id="37" w:author="LEON FARIÑA, MARIA DEL AMOR" w:date="2025-03-13T09:51:00Z">
        <w:r w:rsidR="00C008CC">
          <w:rPr>
            <w:lang w:val="es-ES"/>
          </w:rPr>
          <w:t xml:space="preserve"> 0x1070</w:t>
        </w:r>
      </w:ins>
    </w:p>
    <w:p w14:paraId="1C7EA426" w14:textId="77777777" w:rsidR="00070BD1" w:rsidRPr="00956E6D" w:rsidRDefault="00070BD1" w:rsidP="00956E6D">
      <w:pPr>
        <w:pStyle w:val="Prrafodelista"/>
        <w:numPr>
          <w:ilvl w:val="0"/>
          <w:numId w:val="26"/>
        </w:numPr>
        <w:rPr>
          <w:lang w:val="es-ES"/>
        </w:rPr>
      </w:pPr>
      <w:r w:rsidRPr="00956E6D">
        <w:rPr>
          <w:lang w:val="es-ES"/>
        </w:rPr>
        <w:t>Se desconoce si la medida será provisional o permanente. Por este motivo, se ha optado por un abono de 30 días, lo que permitiría su eliminación de producción de manera rápida si fuese necesario.</w:t>
      </w:r>
    </w:p>
    <w:p w14:paraId="416C111C" w14:textId="1815EEF5" w:rsidR="00070BD1" w:rsidRDefault="00070BD1" w:rsidP="00956E6D">
      <w:pPr>
        <w:pStyle w:val="Prrafodelista"/>
        <w:numPr>
          <w:ilvl w:val="0"/>
          <w:numId w:val="26"/>
        </w:numPr>
        <w:rPr>
          <w:lang w:val="es-ES"/>
        </w:rPr>
      </w:pPr>
      <w:r w:rsidRPr="00956E6D">
        <w:rPr>
          <w:lang w:val="es-ES"/>
        </w:rPr>
        <w:t>Se permitirá la coexistencia con títulos de 10 viajes compatibles</w:t>
      </w:r>
      <w:r w:rsidR="007B09CB" w:rsidRPr="00956E6D">
        <w:rPr>
          <w:lang w:val="es-ES"/>
        </w:rPr>
        <w:t>(suplementos)</w:t>
      </w:r>
      <w:r w:rsidRPr="00956E6D">
        <w:rPr>
          <w:lang w:val="es-ES"/>
        </w:rPr>
        <w:t xml:space="preserve"> y billetes sencillos ferroviarios.</w:t>
      </w:r>
    </w:p>
    <w:p w14:paraId="1C7CFD7B" w14:textId="528A01B7" w:rsidR="00956E6D" w:rsidRPr="00A40829" w:rsidRDefault="008575D3" w:rsidP="008575D3">
      <w:pPr>
        <w:pStyle w:val="Prrafodelista"/>
        <w:numPr>
          <w:ilvl w:val="0"/>
          <w:numId w:val="26"/>
        </w:numPr>
        <w:rPr>
          <w:ins w:id="38" w:author="LEON FARIÑA, MARIA DEL AMOR" w:date="2025-03-13T08:06:00Z"/>
          <w:lang w:val="es-ES"/>
          <w:rPrChange w:id="39" w:author="LEON FARIÑA, MARIA DEL AMOR" w:date="2025-03-13T08:07:00Z">
            <w:rPr>
              <w:ins w:id="40" w:author="LEON FARIÑA, MARIA DEL AMOR" w:date="2025-03-13T08:06:00Z"/>
            </w:rPr>
          </w:rPrChange>
        </w:rPr>
      </w:pPr>
      <w:r>
        <w:rPr>
          <w:lang w:val="es-ES"/>
        </w:rPr>
        <w:lastRenderedPageBreak/>
        <w:t xml:space="preserve">Se incluirá la </w:t>
      </w:r>
      <w:del w:id="41" w:author="LEON FARIÑA, MARIA DEL AMOR" w:date="2025-03-13T11:55:00Z">
        <w:r w:rsidDel="00EC61C4">
          <w:rPr>
            <w:lang w:val="es-ES"/>
          </w:rPr>
          <w:delText xml:space="preserve">siguiente </w:delText>
        </w:r>
      </w:del>
      <w:r>
        <w:rPr>
          <w:lang w:val="es-ES"/>
        </w:rPr>
        <w:t xml:space="preserve">información </w:t>
      </w:r>
      <w:r w:rsidRPr="008575D3">
        <w:rPr>
          <w:b/>
          <w:lang w:val="es-ES"/>
        </w:rPr>
        <w:t>“</w:t>
      </w:r>
      <w:ins w:id="42" w:author="LEON FARIÑA, MARIA DEL AMOR" w:date="2025-03-13T13:15:00Z">
        <w:r w:rsidR="00287EC4">
          <w:rPr>
            <w:b/>
            <w:i/>
            <w:iCs/>
          </w:rPr>
          <w:t>Título de transporte</w:t>
        </w:r>
      </w:ins>
      <w:ins w:id="43" w:author="LEON FARIÑA, MARIA DEL AMOR" w:date="2025-03-13T13:14:00Z">
        <w:r w:rsidR="00287EC4">
          <w:rPr>
            <w:b/>
            <w:i/>
            <w:iCs/>
          </w:rPr>
          <w:t xml:space="preserve"> financiado</w:t>
        </w:r>
        <w:r w:rsidR="000B5E2C" w:rsidRPr="000B5E2C">
          <w:rPr>
            <w:b/>
            <w:i/>
            <w:iCs/>
            <w:rPrChange w:id="44" w:author="LEON FARIÑA, MARIA DEL AMOR" w:date="2025-03-13T13:14:00Z">
              <w:rPr>
                <w:i/>
                <w:iCs/>
              </w:rPr>
            </w:rPrChange>
          </w:rPr>
          <w:t xml:space="preserve"> por el Ministerio de Transportes y Movilidad sostenible, la Comunidad de Madrid y resto de administraciones adheridas al Consorcio Regional de Transportes de Madrid. Más y mejor transporte público.</w:t>
        </w:r>
      </w:ins>
      <w:del w:id="45" w:author="LEON FARIÑA, MARIA DEL AMOR" w:date="2025-03-13T13:14:00Z">
        <w:r w:rsidRPr="008575D3" w:rsidDel="000B5E2C">
          <w:rPr>
            <w:b/>
          </w:rPr>
          <w:delText>Título de transporte financiado por el Gobierno de España. Más y mejor transporte público</w:delText>
        </w:r>
      </w:del>
      <w:r>
        <w:t xml:space="preserve">” </w:t>
      </w:r>
      <w:del w:id="46" w:author="LEON FARIÑA, MARIA DEL AMOR" w:date="2025-03-13T08:11:00Z">
        <w:r w:rsidDel="00974DED">
          <w:delText>y el logotipo de la Sede Electrónica del Ministerio de Transportes y Movilidad Sostenible</w:delText>
        </w:r>
      </w:del>
      <w:ins w:id="47" w:author="LEON FARIÑA, MARIA DEL AMOR" w:date="2025-03-13T08:06:00Z">
        <w:r w:rsidR="00A40829">
          <w:t>en los recibos</w:t>
        </w:r>
        <w:r w:rsidR="00974DED">
          <w:t xml:space="preserve"> emitidos</w:t>
        </w:r>
      </w:ins>
      <w:ins w:id="48" w:author="LEON FARIÑA, MARIA DEL AMOR" w:date="2025-03-13T11:55:00Z">
        <w:r w:rsidR="00EC61C4">
          <w:t xml:space="preserve"> al final del recibo</w:t>
        </w:r>
      </w:ins>
      <w:ins w:id="49" w:author="LEON FARIÑA, MARIA DEL AMOR" w:date="2025-03-13T08:06:00Z">
        <w:r w:rsidR="00974DED">
          <w:t>.</w:t>
        </w:r>
      </w:ins>
    </w:p>
    <w:p w14:paraId="6249BC3B" w14:textId="5B3327F5" w:rsidR="00A40829" w:rsidRPr="00287EC4" w:rsidRDefault="00974DED" w:rsidP="008575D3">
      <w:pPr>
        <w:pStyle w:val="Prrafodelista"/>
        <w:numPr>
          <w:ilvl w:val="0"/>
          <w:numId w:val="26"/>
        </w:numPr>
        <w:rPr>
          <w:ins w:id="50" w:author="LEON FARIÑA, MARIA DEL AMOR" w:date="2025-03-13T13:19:00Z"/>
          <w:lang w:val="es-ES"/>
          <w:rPrChange w:id="51" w:author="LEON FARIÑA, MARIA DEL AMOR" w:date="2025-03-13T13:19:00Z">
            <w:rPr>
              <w:ins w:id="52" w:author="LEON FARIÑA, MARIA DEL AMOR" w:date="2025-03-13T13:19:00Z"/>
            </w:rPr>
          </w:rPrChange>
        </w:rPr>
      </w:pPr>
      <w:ins w:id="53" w:author="LEON FARIÑA, MARIA DEL AMOR" w:date="2025-03-13T08:07:00Z">
        <w:r>
          <w:t>Se mostrar</w:t>
        </w:r>
      </w:ins>
      <w:ins w:id="54" w:author="LEON FARIÑA, MARIA DEL AMOR" w:date="2025-03-13T13:20:00Z">
        <w:r w:rsidR="00287EC4">
          <w:t>á</w:t>
        </w:r>
      </w:ins>
      <w:ins w:id="55" w:author="LEON FARIÑA, MARIA DEL AMOR" w:date="2025-03-13T08:07:00Z">
        <w:r>
          <w:t xml:space="preserve"> información emergente</w:t>
        </w:r>
      </w:ins>
      <w:ins w:id="56" w:author="LEON FARIÑA, MARIA DEL AMOR" w:date="2025-03-13T08:11:00Z">
        <w:r>
          <w:t xml:space="preserve"> sobre la financiación del </w:t>
        </w:r>
      </w:ins>
      <w:ins w:id="57" w:author="LEON FARIÑA, MARIA DEL AMOR" w:date="2025-03-13T08:12:00Z">
        <w:r>
          <w:t>título</w:t>
        </w:r>
      </w:ins>
      <w:ins w:id="58" w:author="LEON FARIÑA, MARIA DEL AMOR" w:date="2025-03-13T08:11:00Z">
        <w:r>
          <w:t xml:space="preserve"> </w:t>
        </w:r>
      </w:ins>
      <w:ins w:id="59" w:author="LEON FARIÑA, MARIA DEL AMOR" w:date="2025-03-13T08:12:00Z">
        <w:r>
          <w:t>durante el proceso de venta en</w:t>
        </w:r>
      </w:ins>
      <w:ins w:id="60" w:author="LEON FARIÑA, MARIA DEL AMOR" w:date="2025-03-13T08:17:00Z">
        <w:r>
          <w:t xml:space="preserve"> </w:t>
        </w:r>
      </w:ins>
      <w:ins w:id="61" w:author="LEON FARIÑA, MARIA DEL AMOR" w:date="2025-03-13T08:12:00Z">
        <w:r>
          <w:t>las interfaces que lo permitan</w:t>
        </w:r>
      </w:ins>
      <w:ins w:id="62" w:author="LEON FARIÑA, MARIA DEL AMOR" w:date="2025-03-13T13:16:00Z">
        <w:r w:rsidR="00287EC4">
          <w:t xml:space="preserve"> (Ferroviarios y APP)</w:t>
        </w:r>
      </w:ins>
      <w:ins w:id="63" w:author="LEON FARIÑA, MARIA DEL AMOR" w:date="2025-03-13T13:15:00Z">
        <w:r w:rsidR="00287EC4">
          <w:t xml:space="preserve"> </w:t>
        </w:r>
      </w:ins>
      <w:ins w:id="64" w:author="LEON FARIÑA, MARIA DEL AMOR" w:date="2025-03-13T08:23:00Z">
        <w:r w:rsidR="00287EC4">
          <w:t>junto con el logo</w:t>
        </w:r>
      </w:ins>
      <w:ins w:id="65" w:author="LEON FARIÑA, MARIA DEL AMOR" w:date="2025-03-13T13:16:00Z">
        <w:r w:rsidR="00287EC4">
          <w:t xml:space="preserve"> del </w:t>
        </w:r>
        <w:r w:rsidR="00287EC4" w:rsidRPr="00287EC4">
          <w:rPr>
            <w:i/>
            <w:iCs/>
            <w:rPrChange w:id="66" w:author="LEON FARIÑA, MARIA DEL AMOR" w:date="2025-03-13T13:16:00Z">
              <w:rPr>
                <w:b/>
                <w:i/>
                <w:iCs/>
              </w:rPr>
            </w:rPrChange>
          </w:rPr>
          <w:t>Ministerio de Transportes y Movilidad sostenible</w:t>
        </w:r>
        <w:r w:rsidR="00287EC4" w:rsidRPr="00287EC4">
          <w:t>.</w:t>
        </w:r>
      </w:ins>
    </w:p>
    <w:p w14:paraId="167AE60C" w14:textId="666A9EB7" w:rsidR="00287EC4" w:rsidRPr="00287EC4" w:rsidRDefault="00287EC4">
      <w:pPr>
        <w:ind w:left="360"/>
        <w:rPr>
          <w:ins w:id="67" w:author="LEON FARIÑA, MARIA DEL AMOR" w:date="2025-03-13T13:19:00Z"/>
          <w:lang w:val="es-ES"/>
          <w:rPrChange w:id="68" w:author="LEON FARIÑA, MARIA DEL AMOR" w:date="2025-03-13T13:19:00Z">
            <w:rPr>
              <w:ins w:id="69" w:author="LEON FARIÑA, MARIA DEL AMOR" w:date="2025-03-13T13:19:00Z"/>
            </w:rPr>
          </w:rPrChange>
        </w:rPr>
        <w:pPrChange w:id="70" w:author="LEON FARIÑA, MARIA DEL AMOR" w:date="2025-03-13T13:19:00Z">
          <w:pPr>
            <w:pStyle w:val="Prrafodelista"/>
            <w:numPr>
              <w:numId w:val="26"/>
            </w:numPr>
            <w:ind w:hanging="360"/>
          </w:pPr>
        </w:pPrChange>
      </w:pPr>
    </w:p>
    <w:p w14:paraId="186094D2" w14:textId="36756459" w:rsidR="00287EC4" w:rsidRPr="00287EC4" w:rsidRDefault="00287EC4">
      <w:pPr>
        <w:spacing w:line="240" w:lineRule="auto"/>
        <w:jc w:val="left"/>
        <w:rPr>
          <w:ins w:id="71" w:author="LEON FARIÑA, MARIA DEL AMOR" w:date="2025-03-13T13:19:00Z"/>
          <w:rFonts w:ascii="Times New Roman" w:hAnsi="Times New Roman"/>
          <w:lang w:val="es-ES"/>
        </w:rPr>
        <w:pPrChange w:id="72" w:author="LEON FARIÑA, MARIA DEL AMOR" w:date="2025-03-13T13:19:00Z">
          <w:pPr>
            <w:pStyle w:val="Prrafodelista"/>
            <w:numPr>
              <w:numId w:val="26"/>
            </w:numPr>
            <w:spacing w:line="240" w:lineRule="auto"/>
            <w:ind w:hanging="360"/>
            <w:jc w:val="left"/>
          </w:pPr>
        </w:pPrChange>
      </w:pPr>
      <w:ins w:id="73" w:author="LEON FARIÑA, MARIA DEL AMOR" w:date="2025-03-13T13:19:00Z">
        <w:r w:rsidRPr="00287EC4">
          <w:rPr>
            <w:noProof/>
            <w:lang w:val="es-ES"/>
          </w:rPr>
          <w:drawing>
            <wp:inline distT="0" distB="0" distL="0" distR="0" wp14:anchorId="7F7075B5" wp14:editId="0250ACD8">
              <wp:extent cx="2487550" cy="1008113"/>
              <wp:effectExtent l="0" t="0" r="8255" b="1905"/>
              <wp:docPr id="6" name="Imagen 6" descr="C:\Users\mlf154\AppData\Local\Microsoft\Windows\INetCache\Content.MSO\7A491BD.tm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C:\Users\mlf154\AppData\Local\Microsoft\Windows\INetCache\Content.MSO\7A491BD.tmp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98312" cy="101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D2B2918" w14:textId="77777777" w:rsidR="00287EC4" w:rsidRPr="00287EC4" w:rsidRDefault="00287EC4">
      <w:pPr>
        <w:pStyle w:val="Prrafodelista"/>
        <w:rPr>
          <w:ins w:id="74" w:author="LEON FARIÑA, MARIA DEL AMOR" w:date="2025-03-13T13:17:00Z"/>
          <w:lang w:val="es-ES"/>
          <w:rPrChange w:id="75" w:author="LEON FARIÑA, MARIA DEL AMOR" w:date="2025-03-13T13:17:00Z">
            <w:rPr>
              <w:ins w:id="76" w:author="LEON FARIÑA, MARIA DEL AMOR" w:date="2025-03-13T13:17:00Z"/>
            </w:rPr>
          </w:rPrChange>
        </w:rPr>
        <w:pPrChange w:id="77" w:author="LEON FARIÑA, MARIA DEL AMOR" w:date="2025-03-13T13:19:00Z">
          <w:pPr>
            <w:pStyle w:val="Prrafodelista"/>
            <w:numPr>
              <w:numId w:val="26"/>
            </w:numPr>
            <w:ind w:hanging="360"/>
          </w:pPr>
        </w:pPrChange>
      </w:pPr>
    </w:p>
    <w:p w14:paraId="487991DB" w14:textId="50ED9611" w:rsidR="00287EC4" w:rsidRPr="00287EC4" w:rsidRDefault="000010EF">
      <w:pPr>
        <w:pStyle w:val="Prrafodelista"/>
        <w:rPr>
          <w:lang w:val="es-ES"/>
        </w:rPr>
        <w:pPrChange w:id="78" w:author="LEON FARIÑA, MARIA DEL AMOR" w:date="2025-03-13T13:17:00Z">
          <w:pPr>
            <w:pStyle w:val="Prrafodelista"/>
            <w:numPr>
              <w:numId w:val="26"/>
            </w:numPr>
            <w:ind w:hanging="360"/>
          </w:pPr>
        </w:pPrChange>
      </w:pPr>
      <w:ins w:id="79" w:author="LEON FARIÑA, MARIA DEL AMOR" w:date="2025-03-13T08:18:00Z">
        <w:r>
          <w:rPr>
            <w:noProof/>
            <w:lang w:val="es-ES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03ACBB4" wp14:editId="45A2FC97">
                  <wp:simplePos x="0" y="0"/>
                  <wp:positionH relativeFrom="margin">
                    <wp:posOffset>-635</wp:posOffset>
                  </wp:positionH>
                  <wp:positionV relativeFrom="paragraph">
                    <wp:posOffset>264160</wp:posOffset>
                  </wp:positionV>
                  <wp:extent cx="5450840" cy="1384300"/>
                  <wp:effectExtent l="0" t="0" r="16510" b="25400"/>
                  <wp:wrapNone/>
                  <wp:docPr id="7" name="Rectángulo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50840" cy="13843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501B0B" w14:textId="77777777" w:rsidR="000010EF" w:rsidRDefault="00287EC4" w:rsidP="005C60C2">
                              <w:pPr>
                                <w:jc w:val="center"/>
                                <w:rPr>
                                  <w:ins w:id="80" w:author="LEON FARIÑA, MARIA DEL AMOR" w:date="2025-03-13T13:20:00Z"/>
                                  <w:b/>
                                  <w:i/>
                                  <w:iCs/>
                                </w:rPr>
                              </w:pPr>
                              <w:ins w:id="81" w:author="LEON FARIÑA, MARIA DEL AMOR" w:date="2025-03-13T13:15:00Z">
                                <w:r>
                                  <w:rPr>
                                    <w:b/>
                                    <w:i/>
                                    <w:iCs/>
                                  </w:rPr>
                                  <w:t>Título de transporte</w:t>
                                </w:r>
                                <w:r w:rsidRPr="00C30C0A">
                                  <w:rPr>
                                    <w:b/>
                                    <w:i/>
                                    <w:iCs/>
                                  </w:rPr>
                                  <w:t xml:space="preserve"> financiado por el Ministerio de Transportes y Movilidad sostenible, la Comunidad de Madrid y resto de administraciones adheridas al Consorcio Regional de Transportes de Madrid. </w:t>
                                </w:r>
                              </w:ins>
                            </w:p>
                            <w:p w14:paraId="470EB176" w14:textId="5591E020" w:rsidR="005C60C2" w:rsidRDefault="00287EC4" w:rsidP="005C60C2">
                              <w:pPr>
                                <w:jc w:val="center"/>
                              </w:pPr>
                              <w:ins w:id="82" w:author="LEON FARIÑA, MARIA DEL AMOR" w:date="2025-03-13T13:15:00Z">
                                <w:r w:rsidRPr="00C30C0A">
                                  <w:rPr>
                                    <w:b/>
                                    <w:i/>
                                    <w:iCs/>
                                  </w:rPr>
                                  <w:t>Más y mejor transporte público</w:t>
                                </w:r>
                              </w:ins>
                              <w:del w:id="83" w:author="LEON FARIÑA, MARIA DEL AMOR" w:date="2025-03-13T08:18:00Z">
                                <w:r w:rsidR="005C60C2" w:rsidDel="005C60C2">
                                  <w:delText xml:space="preserve">Aviso: </w:delText>
                                </w:r>
                                <w:r w:rsidR="005C60C2" w:rsidRPr="0041643B" w:rsidDel="005C60C2">
                                  <w:delText xml:space="preserve">Para </w:delText>
                                </w:r>
                                <w:r w:rsidR="005C60C2" w:rsidDel="005C60C2">
                                  <w:delText xml:space="preserve">poder realizar </w:delText>
                                </w:r>
                                <w:r w:rsidR="005C60C2" w:rsidRPr="0041643B" w:rsidDel="005C60C2">
                                  <w:delText xml:space="preserve">la carga de </w:delText>
                                </w:r>
                                <w:r w:rsidR="005C60C2" w:rsidDel="005C60C2">
                                  <w:delText>su abono 7-14 de zona C2</w:delText>
                                </w:r>
                                <w:r w:rsidR="005C60C2" w:rsidRPr="0041643B" w:rsidDel="005C60C2">
                                  <w:delText xml:space="preserve"> hay que </w:delText>
                                </w:r>
                                <w:r w:rsidR="005C60C2" w:rsidDel="005C60C2">
                                  <w:delText>sustituir su abono joven de 30 días de la zona E2.</w:delText>
                                </w:r>
                              </w:del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03ACBB4" id="Rectángulo 7" o:spid="_x0000_s1026" style="position:absolute;left:0;text-align:left;margin-left:-.05pt;margin-top:20.8pt;width:429.2pt;height:109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" fillcolor="#c00000" strokecolor="#1f3763 [1604]" strokeweight="1pt">
                  <v:textbox>
                    <w:txbxContent>
                      <w:p w14:paraId="58501B0B" w14:textId="77777777" w:rsidR="000010EF" w:rsidRDefault="00287EC4" w:rsidP="005C60C2">
                        <w:pPr>
                          <w:jc w:val="center"/>
                          <w:rPr>
                            <w:ins w:id="81" w:author="LEON FARIÑA, MARIA DEL AMOR" w:date="2025-03-13T13:20:00Z"/>
                            <w:b/>
                            <w:i/>
                            <w:iCs/>
                          </w:rPr>
                        </w:pPr>
                        <w:ins w:id="82" w:author="LEON FARIÑA, MARIA DEL AMOR" w:date="2025-03-13T13:15:00Z">
                          <w:r>
                            <w:rPr>
                              <w:b/>
                              <w:i/>
                              <w:iCs/>
                            </w:rPr>
                            <w:t>Título de transporte</w:t>
                          </w:r>
                          <w:r w:rsidRPr="00C30C0A">
                            <w:rPr>
                              <w:b/>
                              <w:i/>
                              <w:iCs/>
                            </w:rPr>
                            <w:t xml:space="preserve"> financiado por el Ministerio de Transportes y Movilidad sostenible, la Comunidad de Madrid y resto de administraciones adheridas al Consorcio Regional de Transportes de Madrid. </w:t>
                          </w:r>
                        </w:ins>
                      </w:p>
                      <w:p w14:paraId="470EB176" w14:textId="5591E020" w:rsidR="005C60C2" w:rsidRDefault="00287EC4" w:rsidP="005C60C2">
                        <w:pPr>
                          <w:jc w:val="center"/>
                        </w:pPr>
                        <w:ins w:id="83" w:author="LEON FARIÑA, MARIA DEL AMOR" w:date="2025-03-13T13:15:00Z">
                          <w:r w:rsidRPr="00C30C0A">
                            <w:rPr>
                              <w:b/>
                              <w:i/>
                              <w:iCs/>
                            </w:rPr>
                            <w:t>Más y mejor transporte público</w:t>
                          </w:r>
                        </w:ins>
                        <w:del w:id="84" w:author="LEON FARIÑA, MARIA DEL AMOR" w:date="2025-03-13T08:18:00Z">
                          <w:r w:rsidR="005C60C2" w:rsidDel="005C60C2">
                            <w:delText xml:space="preserve">Aviso: </w:delText>
                          </w:r>
                          <w:r w:rsidR="005C60C2" w:rsidRPr="0041643B" w:rsidDel="005C60C2">
                            <w:delText xml:space="preserve">Para </w:delText>
                          </w:r>
                          <w:r w:rsidR="005C60C2" w:rsidDel="005C60C2">
                            <w:delText xml:space="preserve">poder realizar </w:delText>
                          </w:r>
                          <w:r w:rsidR="005C60C2" w:rsidRPr="0041643B" w:rsidDel="005C60C2">
                            <w:delText xml:space="preserve">la carga de </w:delText>
                          </w:r>
                          <w:r w:rsidR="005C60C2" w:rsidDel="005C60C2">
                            <w:delText>su abono 7-14 de zona C2</w:delText>
                          </w:r>
                          <w:r w:rsidR="005C60C2" w:rsidRPr="0041643B" w:rsidDel="005C60C2">
                            <w:delText xml:space="preserve"> hay que </w:delText>
                          </w:r>
                          <w:r w:rsidR="005C60C2" w:rsidDel="005C60C2">
                            <w:delText>sustituir su abono joven de 30 días de la zona E2.</w:delText>
                          </w:r>
                        </w:del>
                      </w:p>
                    </w:txbxContent>
                  </v:textbox>
                  <w10:wrap anchorx="margin"/>
                </v:rect>
              </w:pict>
            </mc:Fallback>
          </mc:AlternateContent>
        </w:r>
      </w:ins>
    </w:p>
    <w:p w14:paraId="69C6E783" w14:textId="56247D73" w:rsidR="00974DED" w:rsidRDefault="00974DED" w:rsidP="00956E6D">
      <w:pPr>
        <w:rPr>
          <w:ins w:id="84" w:author="LEON FARIÑA, MARIA DEL AMOR" w:date="2025-03-13T08:18:00Z"/>
          <w:lang w:val="es-ES"/>
        </w:rPr>
      </w:pPr>
    </w:p>
    <w:p w14:paraId="1977962F" w14:textId="5F5258CF" w:rsidR="005C60C2" w:rsidRDefault="005C60C2" w:rsidP="00956E6D">
      <w:pPr>
        <w:rPr>
          <w:ins w:id="85" w:author="LEON FARIÑA, MARIA DEL AMOR" w:date="2025-03-13T08:18:00Z"/>
          <w:lang w:val="es-ES"/>
        </w:rPr>
      </w:pPr>
    </w:p>
    <w:p w14:paraId="7525DFBA" w14:textId="2067DEE6" w:rsidR="005C60C2" w:rsidRDefault="005C60C2" w:rsidP="00956E6D">
      <w:pPr>
        <w:rPr>
          <w:ins w:id="86" w:author="LEON FARIÑA, MARIA DEL AMOR" w:date="2025-03-13T08:18:00Z"/>
          <w:lang w:val="es-ES"/>
        </w:rPr>
      </w:pPr>
    </w:p>
    <w:p w14:paraId="4BDED0CE" w14:textId="088B3EE5" w:rsidR="005C60C2" w:rsidRDefault="005C60C2" w:rsidP="00956E6D">
      <w:pPr>
        <w:rPr>
          <w:ins w:id="87" w:author="LEON FARIÑA, MARIA DEL AMOR" w:date="2025-03-13T08:18:00Z"/>
          <w:lang w:val="es-ES"/>
        </w:rPr>
      </w:pPr>
    </w:p>
    <w:p w14:paraId="60F87BE8" w14:textId="24DB5679" w:rsidR="005C60C2" w:rsidRDefault="005C60C2" w:rsidP="00956E6D">
      <w:pPr>
        <w:rPr>
          <w:ins w:id="88" w:author="LEON FARIÑA, MARIA DEL AMOR" w:date="2025-03-13T08:18:00Z"/>
          <w:lang w:val="es-ES"/>
        </w:rPr>
      </w:pPr>
    </w:p>
    <w:p w14:paraId="2AAF8E3A" w14:textId="77777777" w:rsidR="00974DED" w:rsidRDefault="00974DED" w:rsidP="00956E6D">
      <w:pPr>
        <w:rPr>
          <w:ins w:id="89" w:author="LEON FARIÑA, MARIA DEL AMOR" w:date="2025-03-13T08:12:00Z"/>
          <w:lang w:val="es-ES"/>
        </w:rPr>
      </w:pPr>
    </w:p>
    <w:p w14:paraId="69D927B3" w14:textId="1EEF9F81" w:rsidR="00070BD1" w:rsidRPr="00956E6D" w:rsidRDefault="00070BD1" w:rsidP="00956E6D">
      <w:pPr>
        <w:rPr>
          <w:lang w:val="es-ES"/>
        </w:rPr>
      </w:pPr>
      <w:r w:rsidRPr="00956E6D">
        <w:rPr>
          <w:lang w:val="es-ES"/>
        </w:rPr>
        <w:t>La fecha de puesta en producción será el 1 de julio. Esta fecha estará configurada mediante el parámetro fecha inicio de actuación</w:t>
      </w:r>
      <w:r w:rsidR="00C33371" w:rsidRPr="00956E6D">
        <w:rPr>
          <w:lang w:val="es-ES"/>
        </w:rPr>
        <w:t>. Coincidirá con la fecha de inicio de venta del abono 7-14</w:t>
      </w:r>
    </w:p>
    <w:p w14:paraId="4AD4F7A3" w14:textId="37AA4D61" w:rsidR="00070BD1" w:rsidRPr="00FB6E4A" w:rsidRDefault="00070BD1" w:rsidP="00070BD1">
      <w:pPr>
        <w:pStyle w:val="Ttulo3"/>
        <w:rPr>
          <w:b/>
          <w:color w:val="auto"/>
          <w:sz w:val="32"/>
          <w:szCs w:val="32"/>
        </w:rPr>
      </w:pPr>
      <w:bookmarkStart w:id="90" w:name="_Toc191974776"/>
      <w:r w:rsidRPr="00FB6E4A">
        <w:rPr>
          <w:b/>
          <w:color w:val="auto"/>
          <w:sz w:val="32"/>
          <w:szCs w:val="32"/>
        </w:rPr>
        <w:t xml:space="preserve">Implementación del perfil joven </w:t>
      </w:r>
      <w:r w:rsidR="003E42BD" w:rsidRPr="00FB6E4A">
        <w:rPr>
          <w:b/>
          <w:color w:val="auto"/>
          <w:sz w:val="32"/>
          <w:szCs w:val="32"/>
        </w:rPr>
        <w:t>7-14</w:t>
      </w:r>
      <w:bookmarkEnd w:id="90"/>
    </w:p>
    <w:p w14:paraId="672CFA7C" w14:textId="47C533DA" w:rsidR="00070BD1" w:rsidRDefault="00070BD1" w:rsidP="00956E6D">
      <w:pPr>
        <w:rPr>
          <w:lang w:val="es-ES"/>
        </w:rPr>
      </w:pPr>
      <w:r w:rsidRPr="00956E6D">
        <w:rPr>
          <w:lang w:val="es-ES"/>
        </w:rPr>
        <w:t xml:space="preserve">Inicialmente, se planteó introducir el nuevo perfil modificando la fecha de inicio del perfil joven tradicional, de modo que su activación comenzara al día siguiente </w:t>
      </w:r>
      <w:r w:rsidRPr="00956E6D">
        <w:rPr>
          <w:lang w:val="es-ES"/>
        </w:rPr>
        <w:lastRenderedPageBreak/>
        <w:t xml:space="preserve">del fin del perfil </w:t>
      </w:r>
      <w:r w:rsidR="007B09CB" w:rsidRPr="00956E6D">
        <w:rPr>
          <w:lang w:val="es-ES"/>
        </w:rPr>
        <w:t>7-14</w:t>
      </w:r>
      <w:r w:rsidRPr="00956E6D">
        <w:rPr>
          <w:lang w:val="es-ES"/>
        </w:rPr>
        <w:t xml:space="preserve">. Con este enfoque, el perfil joven </w:t>
      </w:r>
      <w:r w:rsidR="007B09CB" w:rsidRPr="00956E6D">
        <w:rPr>
          <w:lang w:val="es-ES"/>
        </w:rPr>
        <w:t xml:space="preserve">7-14 </w:t>
      </w:r>
      <w:r w:rsidRPr="00956E6D">
        <w:rPr>
          <w:lang w:val="es-ES"/>
        </w:rPr>
        <w:t>precedería al perfil joven tradicional en una secuencia natural, evitando solapamientos.</w:t>
      </w:r>
    </w:p>
    <w:p w14:paraId="73630B5B" w14:textId="77777777" w:rsidR="00956E6D" w:rsidRPr="00956E6D" w:rsidRDefault="00956E6D" w:rsidP="00956E6D">
      <w:pPr>
        <w:rPr>
          <w:lang w:val="es-ES"/>
        </w:rPr>
      </w:pPr>
    </w:p>
    <w:p w14:paraId="439251D2" w14:textId="39B7A81B" w:rsidR="00070BD1" w:rsidRDefault="00070BD1" w:rsidP="00956E6D">
      <w:pPr>
        <w:rPr>
          <w:lang w:val="es-ES"/>
        </w:rPr>
      </w:pPr>
      <w:r w:rsidRPr="00956E6D">
        <w:rPr>
          <w:lang w:val="es-ES"/>
        </w:rPr>
        <w:t xml:space="preserve">Sin embargo, este método no garantizaría un mecanismo ágil para eliminar la medida en caso necesario, ya que los usuarios del perfil joven </w:t>
      </w:r>
      <w:r w:rsidR="007B09CB" w:rsidRPr="00956E6D">
        <w:rPr>
          <w:lang w:val="es-ES"/>
        </w:rPr>
        <w:t>7-14</w:t>
      </w:r>
      <w:r w:rsidRPr="00956E6D">
        <w:rPr>
          <w:lang w:val="es-ES"/>
        </w:rPr>
        <w:t xml:space="preserve"> no podrían regresar fácilmente al perfil joven tradicional.</w:t>
      </w:r>
    </w:p>
    <w:p w14:paraId="55B8EC00" w14:textId="77777777" w:rsidR="00956E6D" w:rsidRPr="00956E6D" w:rsidRDefault="00956E6D" w:rsidP="00956E6D">
      <w:pPr>
        <w:rPr>
          <w:lang w:val="es-ES"/>
        </w:rPr>
      </w:pPr>
    </w:p>
    <w:p w14:paraId="5F59B8E8" w14:textId="250887B1" w:rsidR="00070BD1" w:rsidRDefault="00070BD1" w:rsidP="00956E6D">
      <w:pPr>
        <w:rPr>
          <w:lang w:val="es-ES"/>
        </w:rPr>
      </w:pPr>
      <w:r w:rsidRPr="00956E6D">
        <w:rPr>
          <w:lang w:val="es-ES"/>
        </w:rPr>
        <w:t xml:space="preserve">Por esta razón, el perfil joven </w:t>
      </w:r>
      <w:r w:rsidR="007B2A6D" w:rsidRPr="00956E6D">
        <w:rPr>
          <w:lang w:val="es-ES"/>
        </w:rPr>
        <w:t>7-14</w:t>
      </w:r>
      <w:r w:rsidRPr="00956E6D">
        <w:rPr>
          <w:lang w:val="es-ES"/>
        </w:rPr>
        <w:t xml:space="preserve"> coexistirá con el perfil joven tradicional, sin modificar las fechas del perfil joven actual. Simplemente, se añadirá el perfil </w:t>
      </w:r>
      <w:r w:rsidR="00853F15">
        <w:rPr>
          <w:lang w:val="es-ES"/>
        </w:rPr>
        <w:t>7-</w:t>
      </w:r>
      <w:r w:rsidR="00732851">
        <w:rPr>
          <w:lang w:val="es-ES"/>
        </w:rPr>
        <w:t xml:space="preserve">14 </w:t>
      </w:r>
      <w:r w:rsidRPr="00956E6D">
        <w:rPr>
          <w:lang w:val="es-ES"/>
        </w:rPr>
        <w:t>cuando corresponda.</w:t>
      </w:r>
    </w:p>
    <w:p w14:paraId="4C82E103" w14:textId="77777777" w:rsidR="00413E5B" w:rsidRPr="00956E6D" w:rsidRDefault="00413E5B" w:rsidP="00956E6D">
      <w:pPr>
        <w:rPr>
          <w:lang w:val="es-ES"/>
        </w:rPr>
      </w:pPr>
    </w:p>
    <w:p w14:paraId="10179166" w14:textId="445146C5" w:rsidR="00070BD1" w:rsidRDefault="07FBF5F6" w:rsidP="00956E6D">
      <w:pPr>
        <w:rPr>
          <w:lang w:val="es-ES"/>
        </w:rPr>
      </w:pPr>
      <w:r w:rsidRPr="07FBF5F6">
        <w:rPr>
          <w:lang w:val="es-ES"/>
        </w:rPr>
        <w:t xml:space="preserve">El código de título del abono de 30 días joven </w:t>
      </w:r>
      <w:r w:rsidR="00AC207F" w:rsidRPr="00956E6D">
        <w:rPr>
          <w:lang w:val="es-ES"/>
        </w:rPr>
        <w:t>7-14</w:t>
      </w:r>
      <w:r w:rsidR="00AC207F">
        <w:rPr>
          <w:lang w:val="es-ES"/>
        </w:rPr>
        <w:t xml:space="preserve"> </w:t>
      </w:r>
      <w:r w:rsidRPr="07FBF5F6">
        <w:rPr>
          <w:lang w:val="es-ES"/>
        </w:rPr>
        <w:t xml:space="preserve">será </w:t>
      </w:r>
      <w:del w:id="91" w:author="LEON FARIÑA, MARIA DEL AMOR" w:date="2025-03-13T09:51:00Z">
        <w:r w:rsidRPr="07FBF5F6" w:rsidDel="00C008CC">
          <w:rPr>
            <w:lang w:val="es-ES"/>
          </w:rPr>
          <w:delText>0x1062</w:delText>
        </w:r>
      </w:del>
      <w:ins w:id="92" w:author="LEON FARIÑA, MARIA DEL AMOR" w:date="2025-03-13T09:51:00Z">
        <w:r w:rsidR="00C008CC" w:rsidRPr="07FBF5F6">
          <w:rPr>
            <w:lang w:val="es-ES"/>
          </w:rPr>
          <w:t>0x10</w:t>
        </w:r>
        <w:r w:rsidR="00C008CC">
          <w:rPr>
            <w:lang w:val="es-ES"/>
          </w:rPr>
          <w:t>70</w:t>
        </w:r>
      </w:ins>
      <w:r w:rsidRPr="07FBF5F6">
        <w:rPr>
          <w:lang w:val="es-ES"/>
        </w:rPr>
        <w:t xml:space="preserve">. Será necesario crearlo en el </w:t>
      </w:r>
      <w:proofErr w:type="spellStart"/>
      <w:r w:rsidRPr="00956E6D">
        <w:rPr>
          <w:lang w:val="es-ES"/>
        </w:rPr>
        <w:t>backoffice</w:t>
      </w:r>
      <w:proofErr w:type="spellEnd"/>
      <w:r w:rsidRPr="07FBF5F6">
        <w:rPr>
          <w:lang w:val="es-ES"/>
        </w:rPr>
        <w:t xml:space="preserve"> con sus respectivas propiedades.</w:t>
      </w:r>
    </w:p>
    <w:p w14:paraId="78E7EFBE" w14:textId="77777777" w:rsidR="00413E5B" w:rsidRPr="00956E6D" w:rsidRDefault="00413E5B" w:rsidP="00956E6D">
      <w:pPr>
        <w:rPr>
          <w:lang w:val="es-ES"/>
        </w:rPr>
      </w:pPr>
    </w:p>
    <w:p w14:paraId="73B2AC88" w14:textId="7F8FDC26" w:rsidR="007B09CB" w:rsidRPr="00956E6D" w:rsidRDefault="007B09CB" w:rsidP="00956E6D">
      <w:pPr>
        <w:rPr>
          <w:lang w:val="es-ES"/>
        </w:rPr>
      </w:pPr>
      <w:r w:rsidRPr="00956E6D">
        <w:rPr>
          <w:lang w:val="es-ES"/>
        </w:rPr>
        <w:t xml:space="preserve">Importante remarcar que </w:t>
      </w:r>
      <w:r w:rsidR="00413E5B">
        <w:rPr>
          <w:lang w:val="es-ES"/>
        </w:rPr>
        <w:t xml:space="preserve">perfil 7-14 y </w:t>
      </w:r>
      <w:r w:rsidRPr="00956E6D">
        <w:rPr>
          <w:lang w:val="es-ES"/>
        </w:rPr>
        <w:t>el abono 7-14, aunque sea gratuito, no tendrá priorización frente al abono joven</w:t>
      </w:r>
      <w:r w:rsidR="00413E5B">
        <w:rPr>
          <w:lang w:val="es-ES"/>
        </w:rPr>
        <w:t xml:space="preserve"> en </w:t>
      </w:r>
      <w:r w:rsidR="00853F15">
        <w:rPr>
          <w:lang w:val="es-ES"/>
        </w:rPr>
        <w:t xml:space="preserve">el </w:t>
      </w:r>
      <w:r w:rsidR="00413E5B">
        <w:rPr>
          <w:lang w:val="es-ES"/>
        </w:rPr>
        <w:t>proceso de venta</w:t>
      </w:r>
      <w:r w:rsidRPr="00956E6D">
        <w:rPr>
          <w:lang w:val="es-ES"/>
        </w:rPr>
        <w:t>. Por lo que un usuario</w:t>
      </w:r>
      <w:r w:rsidR="00853F15">
        <w:rPr>
          <w:lang w:val="es-ES"/>
        </w:rPr>
        <w:t>,</w:t>
      </w:r>
      <w:r w:rsidRPr="00956E6D">
        <w:rPr>
          <w:lang w:val="es-ES"/>
        </w:rPr>
        <w:t xml:space="preserve"> con ambos perfiles activos</w:t>
      </w:r>
      <w:r w:rsidR="00853F15">
        <w:rPr>
          <w:lang w:val="es-ES"/>
        </w:rPr>
        <w:t>,</w:t>
      </w:r>
      <w:r w:rsidRPr="00956E6D">
        <w:rPr>
          <w:lang w:val="es-ES"/>
        </w:rPr>
        <w:t xml:space="preserve"> y sin ningún título de tipo abono vigente tendrá la posibilidad de elegir cuál de los 2 abonos desea cargar. </w:t>
      </w:r>
    </w:p>
    <w:p w14:paraId="74854DDD" w14:textId="77777777" w:rsidR="0013076D" w:rsidRPr="006C22A0" w:rsidRDefault="0013076D" w:rsidP="0013076D">
      <w:pPr>
        <w:rPr>
          <w:b/>
        </w:rPr>
      </w:pPr>
    </w:p>
    <w:p w14:paraId="50BB2122" w14:textId="70B302F4" w:rsidR="00CF3F33" w:rsidRPr="00CD4611" w:rsidRDefault="00277541" w:rsidP="00277541">
      <w:pPr>
        <w:pStyle w:val="Prrafodelista"/>
        <w:numPr>
          <w:ilvl w:val="0"/>
          <w:numId w:val="1"/>
        </w:numPr>
        <w:outlineLvl w:val="0"/>
        <w:rPr>
          <w:b/>
          <w:bCs/>
          <w:u w:val="single"/>
          <w:lang w:val="es-ES"/>
        </w:rPr>
      </w:pPr>
      <w:bookmarkStart w:id="93" w:name="_Toc173847570"/>
      <w:bookmarkStart w:id="94" w:name="_Toc191974777"/>
      <w:r w:rsidRPr="00277541">
        <w:rPr>
          <w:b/>
        </w:rPr>
        <w:t>Premisas a tener en cuenta</w:t>
      </w:r>
      <w:bookmarkEnd w:id="93"/>
      <w:bookmarkEnd w:id="94"/>
      <w:r w:rsidRPr="00277541">
        <w:rPr>
          <w:b/>
        </w:rPr>
        <w:t xml:space="preserve"> </w:t>
      </w:r>
    </w:p>
    <w:p w14:paraId="1E8530D8" w14:textId="77777777" w:rsidR="00CD4611" w:rsidRPr="006C22A0" w:rsidRDefault="00CD4611" w:rsidP="00CD4611">
      <w:pPr>
        <w:pStyle w:val="Prrafodelista"/>
        <w:ind w:left="644"/>
        <w:outlineLvl w:val="0"/>
        <w:rPr>
          <w:b/>
          <w:bCs/>
          <w:u w:val="single"/>
          <w:lang w:val="es-ES"/>
        </w:rPr>
      </w:pPr>
    </w:p>
    <w:p w14:paraId="4C3892EF" w14:textId="0606B8F3" w:rsidR="00CD4611" w:rsidRDefault="07FBF5F6" w:rsidP="07FBF5F6">
      <w:pPr>
        <w:rPr>
          <w:lang w:val="es-ES"/>
        </w:rPr>
      </w:pPr>
      <w:r w:rsidRPr="07FBF5F6">
        <w:rPr>
          <w:lang w:val="es-ES"/>
        </w:rPr>
        <w:t xml:space="preserve">La introducción del nuevo perfil joven </w:t>
      </w:r>
      <w:r w:rsidR="008C6150" w:rsidRPr="00956E6D">
        <w:rPr>
          <w:lang w:val="es-ES"/>
        </w:rPr>
        <w:t>7-14</w:t>
      </w:r>
      <w:r w:rsidRPr="07FBF5F6">
        <w:rPr>
          <w:lang w:val="es-ES"/>
        </w:rPr>
        <w:t xml:space="preserve"> afecta a los algoritmos de personalización y venta. Sin embargo, en el proceso de validación no se requieren cambios en los algoritmos. No obstante, será necesario distribuir un nuevo fichero de tarifas y títulos que incluya el código del nuevo título, siempre que para la fecha de entrada en vigor se continúe utilizando el fichero B3.</w:t>
      </w:r>
    </w:p>
    <w:p w14:paraId="15E4418A" w14:textId="77777777" w:rsidR="00CD4611" w:rsidRDefault="00CD4611" w:rsidP="006C22A0"/>
    <w:p w14:paraId="4B9966CB" w14:textId="50B34196" w:rsidR="00062B74" w:rsidRDefault="00062B74" w:rsidP="006C22A0">
      <w:pPr>
        <w:rPr>
          <w:b/>
        </w:rPr>
      </w:pPr>
      <w:r w:rsidRPr="00062B74">
        <w:rPr>
          <w:b/>
        </w:rPr>
        <w:t>SOLO PERSONALIZACIÓN</w:t>
      </w:r>
      <w:r>
        <w:rPr>
          <w:b/>
        </w:rPr>
        <w:t xml:space="preserve"> (CENTRO DE PRODUCCIÓN Y OOGG)</w:t>
      </w:r>
    </w:p>
    <w:p w14:paraId="6B46F756" w14:textId="77777777" w:rsidR="00062B74" w:rsidRDefault="00062B74" w:rsidP="00062B74">
      <w:pPr>
        <w:pStyle w:val="Prrafodelista"/>
        <w:rPr>
          <w:b/>
        </w:rPr>
      </w:pPr>
    </w:p>
    <w:p w14:paraId="0D06D95E" w14:textId="1E075F06" w:rsidR="00CD4611" w:rsidRPr="00CD4611" w:rsidRDefault="07FBF5F6" w:rsidP="00CD4611">
      <w:r w:rsidRPr="07FBF5F6">
        <w:rPr>
          <w:lang w:val="es-ES"/>
        </w:rPr>
        <w:lastRenderedPageBreak/>
        <w:t xml:space="preserve">A partir del 1 de </w:t>
      </w:r>
      <w:r w:rsidR="00413E5B">
        <w:rPr>
          <w:lang w:val="es-ES"/>
        </w:rPr>
        <w:t>junio</w:t>
      </w:r>
      <w:r w:rsidRPr="07FBF5F6">
        <w:rPr>
          <w:lang w:val="es-ES"/>
        </w:rPr>
        <w:t xml:space="preserve"> de 2025, en la confección de las nuevas tarjetas TTP, se actualizará el algoritmo de asignación de perfiles según la fecha de nacimiento. Esto permitirá la incorporación del perfil joven </w:t>
      </w:r>
      <w:r w:rsidR="00CE0AE3" w:rsidRPr="00956E6D">
        <w:rPr>
          <w:lang w:val="es-ES"/>
        </w:rPr>
        <w:t>7-14</w:t>
      </w:r>
      <w:r w:rsidRPr="07FBF5F6">
        <w:rPr>
          <w:lang w:val="es-ES"/>
        </w:rPr>
        <w:t>, siguiendo el mismo proceso de personalización que el resto de perfiles.</w:t>
      </w:r>
    </w:p>
    <w:p w14:paraId="5ACDB5A0" w14:textId="0EDF4D5B" w:rsidR="00CD4611" w:rsidRDefault="07FBF5F6" w:rsidP="00CD4611">
      <w:pPr>
        <w:rPr>
          <w:lang w:val="es-ES"/>
        </w:rPr>
      </w:pPr>
      <w:r w:rsidRPr="07FBF5F6">
        <w:rPr>
          <w:lang w:val="es-ES"/>
        </w:rPr>
        <w:t xml:space="preserve">Dado que este nuevo perfil coexistirá con el perfil joven tradicional, deberá integrarse dentro de su estructura de manera adecuada. El perfil joven </w:t>
      </w:r>
      <w:r w:rsidR="00CE0AE3" w:rsidRPr="00956E6D">
        <w:rPr>
          <w:lang w:val="es-ES"/>
        </w:rPr>
        <w:t>7-14</w:t>
      </w:r>
      <w:r w:rsidRPr="07FBF5F6">
        <w:rPr>
          <w:lang w:val="es-ES"/>
        </w:rPr>
        <w:t xml:space="preserve"> siempre queda dentro del perfil joven tradicional. Es decir, el periodo del joven </w:t>
      </w:r>
      <w:r w:rsidR="00CE0AE3" w:rsidRPr="00956E6D">
        <w:rPr>
          <w:lang w:val="es-ES"/>
        </w:rPr>
        <w:t>7-14</w:t>
      </w:r>
      <w:r w:rsidRPr="07FBF5F6">
        <w:rPr>
          <w:lang w:val="es-ES"/>
        </w:rPr>
        <w:t xml:space="preserve"> es un subconjunto dentro del joven tradicional. </w:t>
      </w:r>
    </w:p>
    <w:p w14:paraId="401D27EF" w14:textId="184964BF" w:rsidR="00413E5B" w:rsidRPr="00CD4611" w:rsidRDefault="00853F15" w:rsidP="00CD4611">
      <w:r>
        <w:rPr>
          <w:lang w:val="es-ES"/>
        </w:rPr>
        <w:t xml:space="preserve">En el mes de junio ya habrá tarjetas en circulación con el perfil joven 7-14. </w:t>
      </w:r>
      <w:r w:rsidR="00413E5B">
        <w:rPr>
          <w:lang w:val="es-ES"/>
        </w:rPr>
        <w:t xml:space="preserve">Las redes de venta no </w:t>
      </w:r>
      <w:r>
        <w:rPr>
          <w:lang w:val="es-ES"/>
        </w:rPr>
        <w:t xml:space="preserve">mostraran </w:t>
      </w:r>
      <w:r w:rsidR="00413E5B">
        <w:rPr>
          <w:lang w:val="es-ES"/>
        </w:rPr>
        <w:t>el nuevo título abono joven 7-14 hasta el 1 de julio de 2025</w:t>
      </w:r>
      <w:r>
        <w:rPr>
          <w:lang w:val="es-ES"/>
        </w:rPr>
        <w:t xml:space="preserve"> fecha de inicio de venta del </w:t>
      </w:r>
      <w:del w:id="95" w:author="LEON FARIÑA, MARIA DEL AMOR" w:date="2025-03-13T13:23:00Z">
        <w:r w:rsidDel="00E439FE">
          <w:rPr>
            <w:lang w:val="es-ES"/>
          </w:rPr>
          <w:delText>titulo</w:delText>
        </w:r>
      </w:del>
      <w:ins w:id="96" w:author="LEON FARIÑA, MARIA DEL AMOR" w:date="2025-03-13T13:23:00Z">
        <w:r w:rsidR="00E439FE">
          <w:rPr>
            <w:lang w:val="es-ES"/>
          </w:rPr>
          <w:t>título</w:t>
        </w:r>
      </w:ins>
      <w:r>
        <w:rPr>
          <w:lang w:val="es-ES"/>
        </w:rPr>
        <w:t>.</w:t>
      </w:r>
    </w:p>
    <w:p w14:paraId="2C2B4CCE" w14:textId="77777777" w:rsidR="00075C22" w:rsidRDefault="00075C22" w:rsidP="00062B74">
      <w:pPr>
        <w:pStyle w:val="Prrafodelista"/>
      </w:pPr>
    </w:p>
    <w:p w14:paraId="673A52AA" w14:textId="78F0569A" w:rsidR="00062B74" w:rsidRPr="00062B74" w:rsidRDefault="00062B74" w:rsidP="006C22A0">
      <w:pPr>
        <w:rPr>
          <w:b/>
        </w:rPr>
      </w:pPr>
      <w:r>
        <w:rPr>
          <w:b/>
        </w:rPr>
        <w:t xml:space="preserve">REDES COMERCIALES </w:t>
      </w:r>
    </w:p>
    <w:p w14:paraId="6C20AD35" w14:textId="142E3668" w:rsidR="00062B74" w:rsidRDefault="00062B74" w:rsidP="006C22A0">
      <w:pPr>
        <w:rPr>
          <w:b/>
        </w:rPr>
      </w:pPr>
      <w:r w:rsidRPr="00062B74">
        <w:rPr>
          <w:b/>
        </w:rPr>
        <w:t>PERSONALIZACIÓN Y VENTA</w:t>
      </w:r>
    </w:p>
    <w:p w14:paraId="4BE9F6C4" w14:textId="77777777" w:rsidR="00075C22" w:rsidRPr="00062B74" w:rsidRDefault="00075C22" w:rsidP="006C22A0">
      <w:pPr>
        <w:rPr>
          <w:b/>
        </w:rPr>
      </w:pPr>
    </w:p>
    <w:p w14:paraId="58CE15D8" w14:textId="7290759E" w:rsidR="001528EB" w:rsidRPr="004855A5" w:rsidRDefault="001528EB" w:rsidP="004855A5">
      <w:r>
        <w:t xml:space="preserve">Para las tarjetas con </w:t>
      </w:r>
      <w:r w:rsidRPr="004855A5">
        <w:rPr>
          <w:b/>
          <w:bCs/>
        </w:rPr>
        <w:t>perfil joven</w:t>
      </w:r>
      <w:r>
        <w:t xml:space="preserve"> ya existentes en producción, cuyos titulares cumplan los requisitos de edad para el </w:t>
      </w:r>
      <w:r w:rsidRPr="004855A5">
        <w:rPr>
          <w:b/>
          <w:bCs/>
        </w:rPr>
        <w:t xml:space="preserve">nuevo perfil joven </w:t>
      </w:r>
      <w:r w:rsidR="00F84824">
        <w:rPr>
          <w:b/>
          <w:bCs/>
        </w:rPr>
        <w:t>7-14</w:t>
      </w:r>
      <w:r>
        <w:t xml:space="preserve">, el sistema se apoyará </w:t>
      </w:r>
      <w:r w:rsidR="001A0DD7">
        <w:t xml:space="preserve">para la introducción del perfil joven 7-14 </w:t>
      </w:r>
      <w:r>
        <w:t xml:space="preserve">en las redes de venta mediante un procedimiento basado en </w:t>
      </w:r>
      <w:r w:rsidRPr="004855A5">
        <w:rPr>
          <w:b/>
          <w:bCs/>
        </w:rPr>
        <w:t>listas blancas</w:t>
      </w:r>
      <w:r>
        <w:t>, similar al utilizado en otras ocasiones.</w:t>
      </w:r>
    </w:p>
    <w:p w14:paraId="7528E37F" w14:textId="030FD618" w:rsidR="001528EB" w:rsidRPr="007720AA" w:rsidRDefault="001528EB" w:rsidP="004855A5">
      <w:pPr>
        <w:rPr>
          <w:b/>
          <w:rPrChange w:id="97" w:author="LEON FARIÑA, MARIA DEL AMOR" w:date="2025-03-13T08:25:00Z">
            <w:rPr/>
          </w:rPrChange>
        </w:rPr>
      </w:pPr>
      <w:r>
        <w:t xml:space="preserve">Las oficinas de gestión también dispondrán del </w:t>
      </w:r>
      <w:r w:rsidRPr="004855A5">
        <w:rPr>
          <w:b/>
          <w:bCs/>
        </w:rPr>
        <w:t>algoritmo de modificación de la franja de perfil</w:t>
      </w:r>
      <w:r>
        <w:t>, aunque su uso será puntual, ya que el proceso estará dirigido principalmente a las redes de venta.</w:t>
      </w:r>
      <w:r w:rsidR="001A0DD7">
        <w:t xml:space="preserve"> </w:t>
      </w:r>
      <w:r w:rsidR="001A0DD7" w:rsidRPr="007720AA">
        <w:rPr>
          <w:b/>
          <w:rPrChange w:id="98" w:author="LEON FARIÑA, MARIA DEL AMOR" w:date="2025-03-13T08:25:00Z">
            <w:rPr/>
          </w:rPrChange>
        </w:rPr>
        <w:t>Si lo utiliza en la entrega de nuevas tarjetas o duplicados ante perdidas.</w:t>
      </w:r>
    </w:p>
    <w:p w14:paraId="3CAC6BC9" w14:textId="77777777" w:rsidR="001528EB" w:rsidRDefault="001528EB" w:rsidP="001528EB">
      <w:pPr>
        <w:pStyle w:val="Ttulo3"/>
      </w:pPr>
      <w:bookmarkStart w:id="99" w:name="_Toc191974778"/>
      <w:r>
        <w:rPr>
          <w:rStyle w:val="Textoennegrita"/>
          <w:b w:val="0"/>
          <w:bCs w:val="0"/>
        </w:rPr>
        <w:t>Lista Blanca</w:t>
      </w:r>
      <w:bookmarkEnd w:id="99"/>
    </w:p>
    <w:p w14:paraId="3DAFC02F" w14:textId="77777777" w:rsidR="001528EB" w:rsidRDefault="001528EB" w:rsidP="004855A5">
      <w:r>
        <w:t xml:space="preserve">El CRTM establecerá una </w:t>
      </w:r>
      <w:r w:rsidRPr="004855A5">
        <w:rPr>
          <w:b/>
          <w:bCs/>
        </w:rPr>
        <w:t>lista blanca</w:t>
      </w:r>
      <w:r>
        <w:t xml:space="preserve"> con los usuarios afectados, que incluirá los siguientes campos:</w:t>
      </w:r>
    </w:p>
    <w:p w14:paraId="1A6C8D77" w14:textId="77777777" w:rsidR="001528EB" w:rsidRDefault="001528EB" w:rsidP="001528EB">
      <w:pPr>
        <w:numPr>
          <w:ilvl w:val="0"/>
          <w:numId w:val="19"/>
        </w:numPr>
        <w:spacing w:before="100" w:beforeAutospacing="1" w:after="100" w:afterAutospacing="1" w:line="240" w:lineRule="auto"/>
        <w:jc w:val="left"/>
      </w:pPr>
      <w:r>
        <w:rPr>
          <w:rStyle w:val="Textoennegrita"/>
        </w:rPr>
        <w:t>Número de serie de la tarjeta</w:t>
      </w:r>
    </w:p>
    <w:p w14:paraId="517BBF28" w14:textId="243FC10B" w:rsidR="001528EB" w:rsidRDefault="001528EB" w:rsidP="001528EB">
      <w:pPr>
        <w:numPr>
          <w:ilvl w:val="0"/>
          <w:numId w:val="19"/>
        </w:numPr>
        <w:spacing w:before="100" w:beforeAutospacing="1" w:after="100" w:afterAutospacing="1" w:line="240" w:lineRule="auto"/>
        <w:jc w:val="left"/>
      </w:pPr>
      <w:r>
        <w:rPr>
          <w:rStyle w:val="Textoennegrita"/>
        </w:rPr>
        <w:t xml:space="preserve">Código de perfil joven </w:t>
      </w:r>
      <w:r w:rsidR="00F84824">
        <w:rPr>
          <w:rStyle w:val="Textoennegrita"/>
        </w:rPr>
        <w:t>7-14</w:t>
      </w:r>
    </w:p>
    <w:p w14:paraId="136152D3" w14:textId="49977B5D" w:rsidR="001528EB" w:rsidRPr="007720AA" w:rsidRDefault="001528EB" w:rsidP="001528EB">
      <w:pPr>
        <w:numPr>
          <w:ilvl w:val="0"/>
          <w:numId w:val="19"/>
        </w:numPr>
        <w:spacing w:before="100" w:beforeAutospacing="1" w:after="100" w:afterAutospacing="1" w:line="240" w:lineRule="auto"/>
        <w:jc w:val="left"/>
        <w:rPr>
          <w:ins w:id="100" w:author="LEON FARIÑA, MARIA DEL AMOR" w:date="2025-03-13T08:26:00Z"/>
          <w:rStyle w:val="Textoennegrita"/>
          <w:b w:val="0"/>
          <w:bCs w:val="0"/>
          <w:rPrChange w:id="101" w:author="LEON FARIÑA, MARIA DEL AMOR" w:date="2025-03-13T08:26:00Z">
            <w:rPr>
              <w:ins w:id="102" w:author="LEON FARIÑA, MARIA DEL AMOR" w:date="2025-03-13T08:26:00Z"/>
              <w:rStyle w:val="Textoennegrita"/>
            </w:rPr>
          </w:rPrChange>
        </w:rPr>
      </w:pPr>
      <w:r>
        <w:rPr>
          <w:rStyle w:val="Textoennegrita"/>
        </w:rPr>
        <w:t xml:space="preserve">Fecha de fin del perfil joven </w:t>
      </w:r>
      <w:r w:rsidR="00F84824">
        <w:rPr>
          <w:rStyle w:val="Textoennegrita"/>
        </w:rPr>
        <w:t>7-14</w:t>
      </w:r>
    </w:p>
    <w:p w14:paraId="536470C1" w14:textId="7A1AA392" w:rsidR="007720AA" w:rsidRPr="007720AA" w:rsidRDefault="007720AA">
      <w:pPr>
        <w:spacing w:before="100" w:beforeAutospacing="1" w:after="100" w:afterAutospacing="1" w:line="240" w:lineRule="auto"/>
        <w:ind w:left="720"/>
        <w:jc w:val="left"/>
        <w:pPrChange w:id="103" w:author="LEON FARIÑA, MARIA DEL AMOR" w:date="2025-03-13T08:26:00Z">
          <w:pPr>
            <w:numPr>
              <w:numId w:val="19"/>
            </w:numPr>
            <w:tabs>
              <w:tab w:val="num" w:pos="720"/>
            </w:tabs>
            <w:spacing w:before="100" w:beforeAutospacing="1" w:after="100" w:afterAutospacing="1" w:line="240" w:lineRule="auto"/>
            <w:ind w:left="720" w:hanging="360"/>
            <w:jc w:val="left"/>
          </w:pPr>
        </w:pPrChange>
      </w:pPr>
      <w:ins w:id="104" w:author="LEON FARIÑA, MARIA DEL AMOR" w:date="2025-03-13T08:26:00Z">
        <w:r w:rsidRPr="007720AA">
          <w:rPr>
            <w:rStyle w:val="Textoennegrita"/>
            <w:b w:val="0"/>
          </w:rPr>
          <w:lastRenderedPageBreak/>
          <w:t>(</w:t>
        </w:r>
        <w:r w:rsidRPr="007720AA">
          <w:rPr>
            <w:rStyle w:val="Textoennegrita"/>
            <w:b w:val="0"/>
            <w:rPrChange w:id="105" w:author="LEON FARIÑA, MARIA DEL AMOR" w:date="2025-03-13T08:26:00Z">
              <w:rPr>
                <w:rStyle w:val="Textoennegrita"/>
              </w:rPr>
            </w:rPrChange>
          </w:rPr>
          <w:t xml:space="preserve">La fecha de inicio </w:t>
        </w:r>
        <w:r>
          <w:rPr>
            <w:rStyle w:val="Textoennegrita"/>
            <w:b w:val="0"/>
          </w:rPr>
          <w:t xml:space="preserve">del perfil joven 7-14 </w:t>
        </w:r>
        <w:r w:rsidRPr="007720AA">
          <w:rPr>
            <w:rStyle w:val="Textoennegrita"/>
            <w:b w:val="0"/>
            <w:rPrChange w:id="106" w:author="LEON FARIÑA, MARIA DEL AMOR" w:date="2025-03-13T08:26:00Z">
              <w:rPr>
                <w:rStyle w:val="Textoennegrita"/>
              </w:rPr>
            </w:rPrChange>
          </w:rPr>
          <w:t>será la fecha del sistema)</w:t>
        </w:r>
      </w:ins>
    </w:p>
    <w:p w14:paraId="17B334B5" w14:textId="77777777" w:rsidR="001528EB" w:rsidRPr="004855A5" w:rsidRDefault="001528EB" w:rsidP="001528EB">
      <w:pPr>
        <w:pStyle w:val="NormalWeb"/>
        <w:rPr>
          <w:rFonts w:ascii="Arial" w:eastAsia="Times New Roman" w:hAnsi="Arial"/>
          <w:lang w:val="es-ES_tradnl"/>
        </w:rPr>
      </w:pPr>
      <w:r>
        <w:rPr>
          <w:rStyle w:val="Textoennegrita"/>
        </w:rPr>
        <w:t>Nota:</w:t>
      </w:r>
      <w:r>
        <w:t xml:space="preserve"> </w:t>
      </w:r>
      <w:r w:rsidRPr="004855A5">
        <w:rPr>
          <w:rFonts w:ascii="Arial" w:eastAsia="Times New Roman" w:hAnsi="Arial"/>
          <w:lang w:val="es-ES_tradnl"/>
        </w:rPr>
        <w:t>Antes de distribuir la lista, se verificarán dos condiciones:</w:t>
      </w:r>
    </w:p>
    <w:p w14:paraId="50F9C53E" w14:textId="158946DE" w:rsidR="001528EB" w:rsidRDefault="001528EB" w:rsidP="001528EB">
      <w:pPr>
        <w:numPr>
          <w:ilvl w:val="0"/>
          <w:numId w:val="20"/>
        </w:numPr>
        <w:spacing w:before="100" w:beforeAutospacing="1" w:after="100" w:afterAutospacing="1" w:line="240" w:lineRule="auto"/>
        <w:jc w:val="left"/>
      </w:pPr>
      <w:r>
        <w:t xml:space="preserve">Que </w:t>
      </w:r>
      <w:r>
        <w:rPr>
          <w:rStyle w:val="Textoennegrita"/>
        </w:rPr>
        <w:t xml:space="preserve">ninguna fecha de fin del perfil joven </w:t>
      </w:r>
      <w:r w:rsidR="0024705F">
        <w:rPr>
          <w:rStyle w:val="Textoennegrita"/>
        </w:rPr>
        <w:t xml:space="preserve">7-14 </w:t>
      </w:r>
      <w:r>
        <w:rPr>
          <w:rStyle w:val="Textoennegrita"/>
        </w:rPr>
        <w:t>sea posterior al 1 de julio de 203</w:t>
      </w:r>
      <w:ins w:id="107" w:author="LEON FARIÑA, MARIA DEL AMOR" w:date="2025-03-13T08:27:00Z">
        <w:r w:rsidR="007720AA">
          <w:rPr>
            <w:rStyle w:val="Textoennegrita"/>
          </w:rPr>
          <w:t>2</w:t>
        </w:r>
      </w:ins>
      <w:del w:id="108" w:author="LEON FARIÑA, MARIA DEL AMOR" w:date="2025-03-13T08:27:00Z">
        <w:r w:rsidDel="007720AA">
          <w:rPr>
            <w:rStyle w:val="Textoennegrita"/>
          </w:rPr>
          <w:delText>3</w:delText>
        </w:r>
      </w:del>
      <w:r>
        <w:t>, dado que el período máximo de este perfil es de</w:t>
      </w:r>
      <w:ins w:id="109" w:author="LEON FARIÑA, MARIA DEL AMOR" w:date="2025-03-13T08:27:00Z">
        <w:r w:rsidR="007720AA">
          <w:t xml:space="preserve"> </w:t>
        </w:r>
      </w:ins>
      <w:del w:id="110" w:author="LEON FARIÑA, MARIA DEL AMOR" w:date="2025-03-13T08:27:00Z">
        <w:r w:rsidDel="007720AA">
          <w:delText xml:space="preserve"> </w:delText>
        </w:r>
        <w:r w:rsidDel="007720AA">
          <w:rPr>
            <w:rStyle w:val="Textoennegrita"/>
          </w:rPr>
          <w:delText>8</w:delText>
        </w:r>
      </w:del>
      <w:ins w:id="111" w:author="LEON FARIÑA, MARIA DEL AMOR" w:date="2025-03-13T08:27:00Z">
        <w:r w:rsidR="007720AA">
          <w:t>7</w:t>
        </w:r>
      </w:ins>
      <w:r>
        <w:rPr>
          <w:rStyle w:val="Textoennegrita"/>
        </w:rPr>
        <w:t xml:space="preserve"> años</w:t>
      </w:r>
      <w:r>
        <w:t>.</w:t>
      </w:r>
      <w:r w:rsidR="004855A5">
        <w:t xml:space="preserve"> (son tarjetas en circulación Se realiza la consulta para fecha 1 de julio)</w:t>
      </w:r>
    </w:p>
    <w:p w14:paraId="1910ABED" w14:textId="2631F401" w:rsidR="001528EB" w:rsidRDefault="001528EB" w:rsidP="001528EB">
      <w:pPr>
        <w:numPr>
          <w:ilvl w:val="0"/>
          <w:numId w:val="20"/>
        </w:numPr>
        <w:spacing w:before="100" w:beforeAutospacing="1" w:after="100" w:afterAutospacing="1" w:line="240" w:lineRule="auto"/>
        <w:jc w:val="left"/>
      </w:pPr>
      <w:r>
        <w:t xml:space="preserve">Que </w:t>
      </w:r>
      <w:r>
        <w:rPr>
          <w:rStyle w:val="Textoennegrita"/>
        </w:rPr>
        <w:t xml:space="preserve">ninguna fecha de fin sea anterior a la fecha de </w:t>
      </w:r>
      <w:r w:rsidR="0025473D">
        <w:rPr>
          <w:rStyle w:val="Textoennegrita"/>
        </w:rPr>
        <w:t>inicio del nuevo perfil (1 de julio de 2025</w:t>
      </w:r>
      <w:proofErr w:type="gramStart"/>
      <w:r w:rsidR="0025473D">
        <w:rPr>
          <w:rStyle w:val="Textoennegrita"/>
        </w:rPr>
        <w:t xml:space="preserve">) </w:t>
      </w:r>
      <w:r>
        <w:t>.</w:t>
      </w:r>
      <w:proofErr w:type="gramEnd"/>
    </w:p>
    <w:p w14:paraId="2FA052C1" w14:textId="77777777" w:rsidR="001528EB" w:rsidRPr="007C15E9" w:rsidRDefault="001528EB" w:rsidP="001528EB">
      <w:pPr>
        <w:pStyle w:val="Ttulo3"/>
        <w:rPr>
          <w:color w:val="auto"/>
        </w:rPr>
      </w:pPr>
      <w:bookmarkStart w:id="112" w:name="_Toc191974779"/>
      <w:r w:rsidRPr="007C15E9">
        <w:rPr>
          <w:rStyle w:val="Textoennegrita"/>
          <w:bCs w:val="0"/>
          <w:color w:val="auto"/>
        </w:rPr>
        <w:t>Algoritmo de Asignación</w:t>
      </w:r>
      <w:bookmarkEnd w:id="112"/>
    </w:p>
    <w:p w14:paraId="34937DAC" w14:textId="77777777" w:rsidR="001528EB" w:rsidRDefault="001528EB" w:rsidP="004855A5">
      <w:r>
        <w:t>El procedimiento se activará automáticamente al detectar un número de serie presente en la lista blanca.</w:t>
      </w:r>
    </w:p>
    <w:p w14:paraId="1948F4DF" w14:textId="77777777" w:rsidR="001528EB" w:rsidRDefault="001528EB" w:rsidP="004855A5">
      <w:r w:rsidRPr="004855A5">
        <w:rPr>
          <w:b/>
          <w:bCs/>
        </w:rPr>
        <w:t>Nota:</w:t>
      </w:r>
      <w:r>
        <w:t xml:space="preserve"> Como en todos estos procesos, </w:t>
      </w:r>
      <w:r w:rsidRPr="004855A5">
        <w:rPr>
          <w:b/>
          <w:bCs/>
        </w:rPr>
        <w:t>las listas negras prevalecen sobre las listas blancas</w:t>
      </w:r>
      <w:r>
        <w:t>.</w:t>
      </w:r>
    </w:p>
    <w:p w14:paraId="1EE6CA22" w14:textId="77777777" w:rsidR="001528EB" w:rsidRDefault="001528EB" w:rsidP="001528EB">
      <w:pPr>
        <w:pStyle w:val="NormalWeb"/>
        <w:numPr>
          <w:ilvl w:val="0"/>
          <w:numId w:val="21"/>
        </w:numPr>
      </w:pPr>
      <w:r>
        <w:t>Se verificará que:</w:t>
      </w:r>
    </w:p>
    <w:p w14:paraId="16E539E5" w14:textId="0C9B6E0B" w:rsidR="001528EB" w:rsidRDefault="001528EB" w:rsidP="001528EB">
      <w:pPr>
        <w:numPr>
          <w:ilvl w:val="1"/>
          <w:numId w:val="21"/>
        </w:numPr>
        <w:spacing w:before="100" w:beforeAutospacing="1" w:after="100" w:afterAutospacing="1" w:line="240" w:lineRule="auto"/>
        <w:jc w:val="left"/>
      </w:pPr>
      <w:r>
        <w:t xml:space="preserve">La </w:t>
      </w:r>
      <w:r>
        <w:rPr>
          <w:rStyle w:val="Textoennegrita"/>
        </w:rPr>
        <w:t>fecha del sistema</w:t>
      </w:r>
      <w:r>
        <w:t xml:space="preserve"> sea igual o posterior al </w:t>
      </w:r>
      <w:r>
        <w:rPr>
          <w:rStyle w:val="Textoennegrita"/>
        </w:rPr>
        <w:t xml:space="preserve">parámetro de inicio de actuación del perfil joven </w:t>
      </w:r>
      <w:r w:rsidR="0024705F">
        <w:rPr>
          <w:rStyle w:val="Textoennegrita"/>
        </w:rPr>
        <w:t>7-14</w:t>
      </w:r>
      <w:r>
        <w:t>.</w:t>
      </w:r>
    </w:p>
    <w:p w14:paraId="72EABADD" w14:textId="77777777" w:rsidR="001528EB" w:rsidRDefault="001528EB" w:rsidP="001528EB">
      <w:pPr>
        <w:numPr>
          <w:ilvl w:val="1"/>
          <w:numId w:val="21"/>
        </w:numPr>
        <w:spacing w:before="100" w:beforeAutospacing="1" w:after="100" w:afterAutospacing="1" w:line="240" w:lineRule="auto"/>
        <w:jc w:val="left"/>
      </w:pPr>
      <w:r>
        <w:t xml:space="preserve">La tarjeta tenga </w:t>
      </w:r>
      <w:r>
        <w:rPr>
          <w:rStyle w:val="Textoennegrita"/>
        </w:rPr>
        <w:t>perfil joven vigente</w:t>
      </w:r>
      <w:r>
        <w:t>.</w:t>
      </w:r>
    </w:p>
    <w:p w14:paraId="320FA4BA" w14:textId="77777777" w:rsidR="001528EB" w:rsidRDefault="001528EB" w:rsidP="001528EB">
      <w:pPr>
        <w:numPr>
          <w:ilvl w:val="1"/>
          <w:numId w:val="21"/>
        </w:numPr>
        <w:spacing w:before="100" w:beforeAutospacing="1" w:after="100" w:afterAutospacing="1" w:line="240" w:lineRule="auto"/>
        <w:jc w:val="left"/>
      </w:pPr>
      <w:r>
        <w:t>En caso contrario, el sistema saldrá del procedimiento y continuará con el proceso habitual de venta y consulta de saldo.</w:t>
      </w:r>
    </w:p>
    <w:p w14:paraId="1D2F318A" w14:textId="7205E27D" w:rsidR="001528EB" w:rsidRDefault="001528EB" w:rsidP="001528EB">
      <w:pPr>
        <w:pStyle w:val="NormalWeb"/>
        <w:numPr>
          <w:ilvl w:val="0"/>
          <w:numId w:val="21"/>
        </w:numPr>
      </w:pPr>
      <w:r>
        <w:t>Si se cumplen las condiciones (</w:t>
      </w:r>
      <w:r>
        <w:rPr>
          <w:rStyle w:val="Textoennegrita"/>
        </w:rPr>
        <w:t>fecha de inicio de actuación OK</w:t>
      </w:r>
      <w:r>
        <w:t xml:space="preserve">, </w:t>
      </w:r>
      <w:r>
        <w:rPr>
          <w:rStyle w:val="Textoennegrita"/>
        </w:rPr>
        <w:t>perfil joven OK</w:t>
      </w:r>
      <w:r>
        <w:t xml:space="preserve">, </w:t>
      </w:r>
      <w:r>
        <w:rPr>
          <w:rStyle w:val="Textoennegrita"/>
        </w:rPr>
        <w:t xml:space="preserve">fecha de fin del perfil joven </w:t>
      </w:r>
      <w:r w:rsidR="0073043C">
        <w:rPr>
          <w:rStyle w:val="Textoennegrita"/>
        </w:rPr>
        <w:t>7-14</w:t>
      </w:r>
      <w:r>
        <w:rPr>
          <w:rStyle w:val="Textoennegrita"/>
        </w:rPr>
        <w:t xml:space="preserve"> superior a la fecha de sistema</w:t>
      </w:r>
      <w:r>
        <w:t>), se podrán dar dos escenarios:</w:t>
      </w:r>
    </w:p>
    <w:p w14:paraId="368C36ED" w14:textId="77777777" w:rsidR="001528EB" w:rsidRPr="007C15E9" w:rsidRDefault="001528EB" w:rsidP="001528EB">
      <w:pPr>
        <w:pStyle w:val="Ttulo4"/>
        <w:rPr>
          <w:color w:val="auto"/>
        </w:rPr>
      </w:pPr>
      <w:r w:rsidRPr="007C15E9">
        <w:rPr>
          <w:rStyle w:val="Textoennegrita"/>
          <w:bCs w:val="0"/>
          <w:color w:val="auto"/>
        </w:rPr>
        <w:t>Caso 1: Sin título joven vigente</w:t>
      </w:r>
    </w:p>
    <w:p w14:paraId="3C23F9FD" w14:textId="28B58415" w:rsidR="001528EB" w:rsidRDefault="001528EB" w:rsidP="004855A5">
      <w:r>
        <w:t xml:space="preserve">Si la </w:t>
      </w:r>
      <w:r w:rsidRPr="004855A5">
        <w:rPr>
          <w:b/>
          <w:bCs/>
        </w:rPr>
        <w:t xml:space="preserve">fecha de fin del perfil joven </w:t>
      </w:r>
      <w:r w:rsidR="00BA5483">
        <w:rPr>
          <w:b/>
          <w:bCs/>
        </w:rPr>
        <w:t>7-14</w:t>
      </w:r>
      <w:r>
        <w:t xml:space="preserve"> es </w:t>
      </w:r>
      <w:r w:rsidRPr="004855A5">
        <w:rPr>
          <w:b/>
          <w:bCs/>
        </w:rPr>
        <w:t>anterior a la fecha de fin del perfil joven tradicional</w:t>
      </w:r>
      <w:r>
        <w:t xml:space="preserve">, pero </w:t>
      </w:r>
      <w:r w:rsidRPr="004855A5">
        <w:rPr>
          <w:b/>
          <w:bCs/>
        </w:rPr>
        <w:t>posterior a la fecha del sistema</w:t>
      </w:r>
      <w:r>
        <w:t xml:space="preserve">, y la tarjeta </w:t>
      </w:r>
      <w:r w:rsidRPr="004855A5">
        <w:rPr>
          <w:b/>
          <w:bCs/>
        </w:rPr>
        <w:t>no tiene un título joven vigente</w:t>
      </w:r>
      <w:r>
        <w:t>, se procederá de la siguiente manera:</w:t>
      </w:r>
    </w:p>
    <w:p w14:paraId="4B3A3B39" w14:textId="58F551F6" w:rsidR="001528EB" w:rsidRDefault="001528EB" w:rsidP="001528EB">
      <w:pPr>
        <w:numPr>
          <w:ilvl w:val="0"/>
          <w:numId w:val="22"/>
        </w:numPr>
        <w:spacing w:before="100" w:beforeAutospacing="1" w:after="100" w:afterAutospacing="1" w:line="240" w:lineRule="auto"/>
        <w:jc w:val="left"/>
      </w:pPr>
      <w:r>
        <w:rPr>
          <w:rStyle w:val="Textoennegrita"/>
        </w:rPr>
        <w:t xml:space="preserve">Fecha de inicio del perfil joven </w:t>
      </w:r>
      <w:r w:rsidR="00BA5483">
        <w:rPr>
          <w:rStyle w:val="Textoennegrita"/>
        </w:rPr>
        <w:t>7-14</w:t>
      </w:r>
      <w:r>
        <w:rPr>
          <w:rStyle w:val="Textoennegrita"/>
        </w:rPr>
        <w:t>:</w:t>
      </w:r>
      <w:r>
        <w:t xml:space="preserve"> Fecha del sistema</w:t>
      </w:r>
    </w:p>
    <w:p w14:paraId="13FECB28" w14:textId="1C8192AE" w:rsidR="001528EB" w:rsidRDefault="001528EB" w:rsidP="001528EB">
      <w:pPr>
        <w:numPr>
          <w:ilvl w:val="0"/>
          <w:numId w:val="22"/>
        </w:numPr>
        <w:spacing w:before="100" w:beforeAutospacing="1" w:after="100" w:afterAutospacing="1" w:line="240" w:lineRule="auto"/>
        <w:jc w:val="left"/>
      </w:pPr>
      <w:r>
        <w:rPr>
          <w:rStyle w:val="Textoennegrita"/>
        </w:rPr>
        <w:t xml:space="preserve">Fecha de fin del perfil joven </w:t>
      </w:r>
      <w:r w:rsidR="00BA5483">
        <w:rPr>
          <w:rStyle w:val="Textoennegrita"/>
        </w:rPr>
        <w:t>7-14</w:t>
      </w:r>
      <w:r>
        <w:rPr>
          <w:rStyle w:val="Textoennegrita"/>
        </w:rPr>
        <w:t>:</w:t>
      </w:r>
      <w:r>
        <w:t xml:space="preserve"> Fecha indicada en la lista blanca</w:t>
      </w:r>
    </w:p>
    <w:p w14:paraId="30C48204" w14:textId="37EAD160" w:rsidR="001528EB" w:rsidRDefault="001528EB" w:rsidP="004855A5">
      <w:r w:rsidRPr="004855A5">
        <w:rPr>
          <w:b/>
          <w:bCs/>
        </w:rPr>
        <w:t>Nota:</w:t>
      </w:r>
      <w:r>
        <w:t xml:space="preserve"> Las fechas del </w:t>
      </w:r>
      <w:r w:rsidRPr="004855A5">
        <w:rPr>
          <w:b/>
          <w:bCs/>
        </w:rPr>
        <w:t>perfil joven tradicional no se modificarán</w:t>
      </w:r>
      <w:r>
        <w:t xml:space="preserve">. El </w:t>
      </w:r>
      <w:r w:rsidRPr="004855A5">
        <w:rPr>
          <w:b/>
          <w:bCs/>
        </w:rPr>
        <w:t xml:space="preserve">perfil joven </w:t>
      </w:r>
      <w:r w:rsidR="00BA5483">
        <w:rPr>
          <w:b/>
          <w:bCs/>
        </w:rPr>
        <w:t>7-14</w:t>
      </w:r>
      <w:r w:rsidRPr="004855A5">
        <w:rPr>
          <w:b/>
          <w:bCs/>
        </w:rPr>
        <w:t xml:space="preserve"> siempre deberá estar dentro del período del perfil joven tradicional</w:t>
      </w:r>
      <w:r>
        <w:t>.</w:t>
      </w:r>
    </w:p>
    <w:p w14:paraId="7DBCAE0A" w14:textId="77777777" w:rsidR="001528EB" w:rsidRDefault="001528EB" w:rsidP="001528EB">
      <w:pPr>
        <w:pStyle w:val="NormalWeb"/>
      </w:pPr>
      <w:r>
        <w:rPr>
          <w:rStyle w:val="Textoennegrita"/>
        </w:rPr>
        <w:t>Acciones:</w:t>
      </w:r>
    </w:p>
    <w:p w14:paraId="4A6DA6A0" w14:textId="77777777" w:rsidR="001528EB" w:rsidRDefault="001528EB" w:rsidP="001528EB">
      <w:pPr>
        <w:numPr>
          <w:ilvl w:val="0"/>
          <w:numId w:val="23"/>
        </w:numPr>
        <w:spacing w:before="100" w:beforeAutospacing="1" w:after="100" w:afterAutospacing="1" w:line="240" w:lineRule="auto"/>
        <w:jc w:val="left"/>
      </w:pPr>
      <w:r>
        <w:lastRenderedPageBreak/>
        <w:t xml:space="preserve">Se mostrará un </w:t>
      </w:r>
      <w:r>
        <w:rPr>
          <w:rStyle w:val="Textoennegrita"/>
        </w:rPr>
        <w:t>mensaje informativo de actualización de perfiles</w:t>
      </w:r>
      <w:r>
        <w:t>.</w:t>
      </w:r>
    </w:p>
    <w:p w14:paraId="2C0B5818" w14:textId="1882B3BA" w:rsidR="001528EB" w:rsidRDefault="001528EB" w:rsidP="001528EB">
      <w:pPr>
        <w:numPr>
          <w:ilvl w:val="0"/>
          <w:numId w:val="23"/>
        </w:numPr>
        <w:spacing w:before="100" w:beforeAutospacing="1" w:after="100" w:afterAutospacing="1" w:line="240" w:lineRule="auto"/>
        <w:jc w:val="left"/>
      </w:pPr>
      <w:r>
        <w:t xml:space="preserve">Se generarán </w:t>
      </w:r>
      <w:r>
        <w:rPr>
          <w:rStyle w:val="Textoennegrita"/>
        </w:rPr>
        <w:t>transacciones</w:t>
      </w:r>
      <w:r w:rsidR="001A0DD7">
        <w:t xml:space="preserve"> de personalización y </w:t>
      </w:r>
      <w:proofErr w:type="spellStart"/>
      <w:r w:rsidR="001A0DD7">
        <w:t>FEap</w:t>
      </w:r>
      <w:proofErr w:type="spellEnd"/>
    </w:p>
    <w:p w14:paraId="0C10F51B" w14:textId="56BB8AEF" w:rsidR="001A0DD7" w:rsidRPr="001A0DD7" w:rsidRDefault="001A0DD7" w:rsidP="001A0DD7">
      <w:pPr>
        <w:numPr>
          <w:ilvl w:val="0"/>
          <w:numId w:val="23"/>
        </w:numPr>
        <w:spacing w:before="100" w:beforeAutospacing="1" w:after="100" w:afterAutospacing="1" w:line="240" w:lineRule="auto"/>
        <w:jc w:val="left"/>
      </w:pPr>
      <w:r w:rsidRPr="001A0DD7">
        <w:t>Se lleva al usuario a la pantalla de compra de títulos, se presentará los abonos tanto joven como joven 7- 14</w:t>
      </w:r>
    </w:p>
    <w:p w14:paraId="4A3F5FC5" w14:textId="3B92DC0F" w:rsidR="001528EB" w:rsidRPr="007C15E9" w:rsidRDefault="001528EB" w:rsidP="001528EB">
      <w:pPr>
        <w:pStyle w:val="Ttulo4"/>
        <w:rPr>
          <w:color w:val="auto"/>
        </w:rPr>
      </w:pPr>
      <w:r w:rsidRPr="007C15E9">
        <w:rPr>
          <w:rStyle w:val="Textoennegrita"/>
          <w:bCs w:val="0"/>
          <w:color w:val="auto"/>
        </w:rPr>
        <w:t>Caso 2: Con título joven vigente</w:t>
      </w:r>
    </w:p>
    <w:p w14:paraId="7C49D43E" w14:textId="77777777" w:rsidR="001528EB" w:rsidRDefault="001528EB" w:rsidP="001528EB">
      <w:pPr>
        <w:pStyle w:val="NormalWeb"/>
      </w:pPr>
      <w:r>
        <w:t xml:space="preserve">Se realizarán las mismas comprobaciones que en el </w:t>
      </w:r>
      <w:r>
        <w:rPr>
          <w:rStyle w:val="Textoennegrita"/>
        </w:rPr>
        <w:t>caso 1</w:t>
      </w:r>
      <w:r>
        <w:t>, verificando que:</w:t>
      </w:r>
    </w:p>
    <w:p w14:paraId="376039E6" w14:textId="62E88539" w:rsidR="001528EB" w:rsidRDefault="001A0DD7" w:rsidP="001528EB">
      <w:pPr>
        <w:numPr>
          <w:ilvl w:val="0"/>
          <w:numId w:val="24"/>
        </w:numPr>
        <w:spacing w:before="100" w:beforeAutospacing="1" w:after="100" w:afterAutospacing="1" w:line="240" w:lineRule="auto"/>
        <w:jc w:val="left"/>
      </w:pPr>
      <w:r>
        <w:t>E</w:t>
      </w:r>
      <w:r w:rsidR="001528EB">
        <w:t>stá dentro del período de actuación.</w:t>
      </w:r>
    </w:p>
    <w:p w14:paraId="0199EB46" w14:textId="77777777" w:rsidR="001528EB" w:rsidRDefault="001528EB" w:rsidP="001528EB">
      <w:pPr>
        <w:numPr>
          <w:ilvl w:val="0"/>
          <w:numId w:val="24"/>
        </w:numPr>
        <w:spacing w:before="100" w:beforeAutospacing="1" w:after="100" w:afterAutospacing="1" w:line="240" w:lineRule="auto"/>
        <w:jc w:val="left"/>
      </w:pPr>
      <w:r>
        <w:t xml:space="preserve">La tarjeta tiene </w:t>
      </w:r>
      <w:r>
        <w:rPr>
          <w:rStyle w:val="Textoennegrita"/>
        </w:rPr>
        <w:t>perfil joven tradicional vigente</w:t>
      </w:r>
      <w:r>
        <w:t>.</w:t>
      </w:r>
    </w:p>
    <w:p w14:paraId="08E3912F" w14:textId="12ABEF1E" w:rsidR="001528EB" w:rsidRDefault="001528EB" w:rsidP="001528EB">
      <w:pPr>
        <w:pStyle w:val="NormalWeb"/>
      </w:pPr>
      <w:r>
        <w:t xml:space="preserve">Si el usuario desea cargar el </w:t>
      </w:r>
      <w:r>
        <w:rPr>
          <w:rStyle w:val="Textoennegrita"/>
        </w:rPr>
        <w:t>abono gratuito de 30 días</w:t>
      </w:r>
      <w:r>
        <w:t xml:space="preserve">, deberá </w:t>
      </w:r>
      <w:r>
        <w:rPr>
          <w:rStyle w:val="Textoennegrita"/>
        </w:rPr>
        <w:t>aceptar la sustitución del título</w:t>
      </w:r>
      <w:r>
        <w:t xml:space="preserve">, ya que esto implicará la eliminación del </w:t>
      </w:r>
      <w:r>
        <w:rPr>
          <w:rStyle w:val="Textoennegrita"/>
        </w:rPr>
        <w:t>título joven tradicional</w:t>
      </w:r>
      <w:r>
        <w:t xml:space="preserve"> </w:t>
      </w:r>
      <w:r w:rsidR="004855A5">
        <w:t xml:space="preserve">válido hasta la zona E2 </w:t>
      </w:r>
      <w:r>
        <w:t>(ya sea en carga, recarga o en ambas posiciones).</w:t>
      </w:r>
    </w:p>
    <w:p w14:paraId="1D4566C2" w14:textId="77777777" w:rsidR="001528EB" w:rsidRDefault="001528EB" w:rsidP="001528EB">
      <w:pPr>
        <w:pStyle w:val="NormalWeb"/>
      </w:pPr>
      <w:r>
        <w:rPr>
          <w:rStyle w:val="Textoennegrita"/>
        </w:rPr>
        <w:t>Acciones:</w:t>
      </w:r>
    </w:p>
    <w:p w14:paraId="0A83E5AD" w14:textId="77777777" w:rsidR="001528EB" w:rsidRDefault="001528EB" w:rsidP="001528EB">
      <w:pPr>
        <w:numPr>
          <w:ilvl w:val="0"/>
          <w:numId w:val="25"/>
        </w:numPr>
        <w:spacing w:before="100" w:beforeAutospacing="1" w:after="100" w:afterAutospacing="1" w:line="240" w:lineRule="auto"/>
        <w:jc w:val="left"/>
      </w:pPr>
      <w:r>
        <w:t>Se mostrará un mensaje de confirmación para que el usuario acepte la sustitución.</w:t>
      </w:r>
    </w:p>
    <w:p w14:paraId="010EDABB" w14:textId="4106A6E6" w:rsidR="001528EB" w:rsidRDefault="001528EB" w:rsidP="001528EB">
      <w:pPr>
        <w:numPr>
          <w:ilvl w:val="0"/>
          <w:numId w:val="25"/>
        </w:numPr>
        <w:spacing w:before="100" w:beforeAutospacing="1" w:after="100" w:afterAutospacing="1" w:line="240" w:lineRule="auto"/>
        <w:jc w:val="left"/>
      </w:pPr>
      <w:r>
        <w:t xml:space="preserve">Una vez aceptado, se procederá a la carga del </w:t>
      </w:r>
      <w:r>
        <w:rPr>
          <w:rStyle w:val="Textoennegrita"/>
        </w:rPr>
        <w:t xml:space="preserve">título joven </w:t>
      </w:r>
      <w:r w:rsidR="00BA5483">
        <w:rPr>
          <w:rStyle w:val="Textoennegrita"/>
        </w:rPr>
        <w:t>7-14</w:t>
      </w:r>
      <w:r>
        <w:t>.</w:t>
      </w:r>
    </w:p>
    <w:p w14:paraId="3834A735" w14:textId="56FF60D0" w:rsidR="001C2901" w:rsidRDefault="001C2901" w:rsidP="00E33E3C"/>
    <w:p w14:paraId="41106C1E" w14:textId="2E1096EA" w:rsidR="0018184A" w:rsidRDefault="0018184A" w:rsidP="00E33E3C"/>
    <w:p w14:paraId="4D7A500C" w14:textId="27D47A8F" w:rsidR="0018184A" w:rsidRDefault="004855A5" w:rsidP="00E33E3C">
      <w:r>
        <w:t xml:space="preserve">Nota: Si la fecha de fin del perfil joven </w:t>
      </w:r>
      <w:r w:rsidR="0073043C">
        <w:t>7-14</w:t>
      </w:r>
      <w:r>
        <w:t xml:space="preserve"> es posterior a la fecha fin del joven tradicional cargado en la tarjeta. Se truncará la fecha fin del joven </w:t>
      </w:r>
      <w:r w:rsidR="00BA5483">
        <w:t>7-14</w:t>
      </w:r>
      <w:r>
        <w:t xml:space="preserve"> a la fecha fin del joven tradicional (sería un poco extraño que se manifieste este caso, ya que la duración da las </w:t>
      </w:r>
      <w:r w:rsidR="00001E4D">
        <w:t>tarjetas</w:t>
      </w:r>
      <w:r>
        <w:t xml:space="preserve"> TTP es de 10 años y ese perfil solo dura como máximo 8</w:t>
      </w:r>
      <w:r w:rsidR="00001E4D">
        <w:t>, seguramente se debiese a un error de</w:t>
      </w:r>
      <w:r w:rsidR="00CA2D6A">
        <w:t xml:space="preserve"> la fase de</w:t>
      </w:r>
      <w:r w:rsidR="00001E4D">
        <w:t xml:space="preserve"> personalización</w:t>
      </w:r>
      <w:r>
        <w:t>)</w:t>
      </w:r>
    </w:p>
    <w:p w14:paraId="6C352A71" w14:textId="4EAA1CB9" w:rsidR="0018184A" w:rsidRDefault="0018184A" w:rsidP="00E33E3C"/>
    <w:p w14:paraId="6F1CBFCB" w14:textId="3CF6BFBD" w:rsidR="0018184A" w:rsidRDefault="0018184A" w:rsidP="00E33E3C"/>
    <w:p w14:paraId="762A05E3" w14:textId="3E924107" w:rsidR="008A3F8F" w:rsidRDefault="003E09DD" w:rsidP="00E33E3C">
      <w:del w:id="113" w:author="LEON FARIÑA, MARIA DEL AMOR" w:date="2025-03-13T08:58:00Z">
        <w:r w:rsidDel="00086906">
          <w:object w:dxaOrig="8409" w:dyaOrig="13270" w14:anchorId="31F7DD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20pt;height:663.5pt" o:ole="">
              <v:imagedata r:id="rId12" o:title=""/>
            </v:shape>
            <o:OLEObject Type="Embed" ProgID="SmartDraw.2" ShapeID="_x0000_i1025" DrawAspect="Content" ObjectID="_1805257421" r:id="rId13"/>
          </w:object>
        </w:r>
      </w:del>
      <w:ins w:id="114" w:author="LEON FARIÑA, MARIA DEL AMOR" w:date="2025-03-13T08:58:00Z">
        <w:r w:rsidR="00086906">
          <w:object w:dxaOrig="8409" w:dyaOrig="13270" w14:anchorId="1DBB8962">
            <v:shape id="_x0000_i1026" type="#_x0000_t75" style="width:398.5pt;height:629pt" o:ole="">
              <v:imagedata r:id="rId14" o:title=""/>
            </v:shape>
            <o:OLEObject Type="Embed" ProgID="SmartDraw.2" ShapeID="_x0000_i1026" DrawAspect="Content" ObjectID="_1805257422" r:id="rId15"/>
          </w:object>
        </w:r>
      </w:ins>
    </w:p>
    <w:p w14:paraId="411055ED" w14:textId="77777777" w:rsidR="00086906" w:rsidRDefault="00086906" w:rsidP="00E33E3C">
      <w:pPr>
        <w:rPr>
          <w:ins w:id="115" w:author="LEON FARIÑA, MARIA DEL AMOR" w:date="2025-03-13T08:59:00Z"/>
        </w:rPr>
      </w:pPr>
    </w:p>
    <w:p w14:paraId="34FFF4FC" w14:textId="77777777" w:rsidR="00086906" w:rsidRDefault="00086906" w:rsidP="00E33E3C">
      <w:pPr>
        <w:rPr>
          <w:ins w:id="116" w:author="LEON FARIÑA, MARIA DEL AMOR" w:date="2025-03-13T08:59:00Z"/>
        </w:rPr>
      </w:pPr>
    </w:p>
    <w:p w14:paraId="22BAACEE" w14:textId="1985379D" w:rsidR="001C2901" w:rsidRDefault="00086906" w:rsidP="00E33E3C">
      <w:ins w:id="117" w:author="LEON FARIÑA, MARIA DEL AMOR" w:date="2025-03-13T08:59:00Z">
        <w:r>
          <w:object w:dxaOrig="4536" w:dyaOrig="6016" w14:anchorId="586443AD">
            <v:shape id="_x0000_i1027" type="#_x0000_t75" style="width:227pt;height:301pt" o:ole="">
              <v:imagedata r:id="rId16" o:title=""/>
            </v:shape>
            <o:OLEObject Type="Embed" ProgID="SmartDraw.2" ShapeID="_x0000_i1027" DrawAspect="Content" ObjectID="_1805257423" r:id="rId17"/>
          </w:object>
        </w:r>
      </w:ins>
      <w:del w:id="118" w:author="LEON FARIÑA, MARIA DEL AMOR" w:date="2025-03-13T08:58:00Z">
        <w:r w:rsidR="00001E4D" w:rsidDel="00086906">
          <w:rPr>
            <w:noProof/>
            <w:lang w:val="es-ES"/>
          </w:rPr>
          <w:drawing>
            <wp:inline distT="0" distB="0" distL="0" distR="0" wp14:anchorId="0BA28A3B" wp14:editId="5BE5D8B6">
              <wp:extent cx="3365500" cy="4178300"/>
              <wp:effectExtent l="0" t="0" r="6350" b="0"/>
              <wp:docPr id="4" name="Imagen 4" descr="cid:image001.png@01DB81F2.C33B65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n 3" descr="cid:image001.png@01DB81F2.C33B6540"/>
                      <pic:cNvPicPr>
                        <a:picLocks noChangeAspect="1" noChangeArrowheads="1"/>
                      </pic:cNvPicPr>
                    </pic:nvPicPr>
                    <pic:blipFill>
                      <a:blip r:embed="rId18" r:link="rId1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365500" cy="417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083419CA" w14:textId="51CE125A" w:rsidR="0018184A" w:rsidRDefault="0018184A" w:rsidP="00E33E3C"/>
    <w:p w14:paraId="69A2FAD5" w14:textId="2C7DAC0D" w:rsidR="0018184A" w:rsidRDefault="0018184A" w:rsidP="00E33E3C"/>
    <w:p w14:paraId="2ACC0824" w14:textId="13982033" w:rsidR="0018184A" w:rsidRDefault="0018184A" w:rsidP="00E33E3C"/>
    <w:p w14:paraId="5A9064D9" w14:textId="7B2501B5" w:rsidR="00062B74" w:rsidRDefault="00062B74" w:rsidP="00E33E3C">
      <w:pPr>
        <w:rPr>
          <w:b/>
        </w:rPr>
      </w:pPr>
      <w:r w:rsidRPr="00062B74">
        <w:rPr>
          <w:b/>
        </w:rPr>
        <w:t>SOLO VENTA</w:t>
      </w:r>
    </w:p>
    <w:p w14:paraId="55BF820D" w14:textId="77777777" w:rsidR="008A3F8F" w:rsidRPr="00062B74" w:rsidRDefault="008A3F8F" w:rsidP="00E33E3C">
      <w:pPr>
        <w:rPr>
          <w:b/>
        </w:rPr>
      </w:pPr>
    </w:p>
    <w:p w14:paraId="18B6FD3B" w14:textId="133B5758" w:rsidR="00E33E3C" w:rsidRDefault="07FBF5F6" w:rsidP="00E33E3C">
      <w:r w:rsidRPr="07FBF5F6">
        <w:rPr>
          <w:lang w:val="es-ES"/>
        </w:rPr>
        <w:t xml:space="preserve">CASO 3. Son los usuarios que se personalizan por primera vez su tarjeta posteriormente a la fecha de entrada de la actuación y les corresponde el perfil joven </w:t>
      </w:r>
      <w:r w:rsidR="0073043C">
        <w:rPr>
          <w:lang w:val="es-ES"/>
        </w:rPr>
        <w:t>7-14</w:t>
      </w:r>
      <w:r w:rsidRPr="07FBF5F6">
        <w:rPr>
          <w:lang w:val="es-ES"/>
        </w:rPr>
        <w:t xml:space="preserve">. </w:t>
      </w:r>
      <w:r w:rsidR="001A0DD7">
        <w:rPr>
          <w:lang w:val="es-ES"/>
        </w:rPr>
        <w:t xml:space="preserve">Se </w:t>
      </w:r>
      <w:del w:id="119" w:author="LEON FARIÑA, MARIA DEL AMOR" w:date="2025-04-04T07:37:00Z">
        <w:r w:rsidR="001A0DD7" w:rsidDel="00E745E9">
          <w:rPr>
            <w:lang w:val="es-ES"/>
          </w:rPr>
          <w:delText>mostraran</w:delText>
        </w:r>
      </w:del>
      <w:ins w:id="120" w:author="LEON FARIÑA, MARIA DEL AMOR" w:date="2025-04-04T07:37:00Z">
        <w:r w:rsidR="00E745E9">
          <w:rPr>
            <w:lang w:val="es-ES"/>
          </w:rPr>
          <w:t>mostrarán</w:t>
        </w:r>
      </w:ins>
      <w:r w:rsidR="001A0DD7">
        <w:rPr>
          <w:lang w:val="es-ES"/>
        </w:rPr>
        <w:t>, en los menús de compra la opción de joven 7-14 y de joven</w:t>
      </w:r>
    </w:p>
    <w:p w14:paraId="2A356ED8" w14:textId="77777777" w:rsidR="0014683F" w:rsidRPr="00FC7348" w:rsidRDefault="0014683F" w:rsidP="00E33E3C"/>
    <w:p w14:paraId="2FEBEE12" w14:textId="77777777" w:rsidR="00FC36CE" w:rsidRDefault="00FC36CE" w:rsidP="00E33E3C">
      <w:pPr>
        <w:rPr>
          <w:b/>
        </w:rPr>
      </w:pPr>
    </w:p>
    <w:p w14:paraId="7148CB63" w14:textId="77777777" w:rsidR="00583CC8" w:rsidRDefault="00583CC8" w:rsidP="00583CC8">
      <w:pPr>
        <w:pStyle w:val="Prrafodelista"/>
      </w:pPr>
    </w:p>
    <w:p w14:paraId="6B141A17" w14:textId="77777777" w:rsidR="006C22A0" w:rsidRDefault="006C22A0" w:rsidP="006C22A0"/>
    <w:p w14:paraId="069433CA" w14:textId="7BC86DEF" w:rsidR="00065545" w:rsidRDefault="00065545" w:rsidP="0018184A">
      <w:pPr>
        <w:pStyle w:val="Prrafodelista"/>
        <w:numPr>
          <w:ilvl w:val="0"/>
          <w:numId w:val="2"/>
        </w:numPr>
      </w:pPr>
      <w:r>
        <w:lastRenderedPageBreak/>
        <w:t>TITULOS 10 VIAJES</w:t>
      </w:r>
      <w:r w:rsidR="0013076D">
        <w:t xml:space="preserve">/sencillos y suplemento </w:t>
      </w:r>
      <w:r w:rsidR="0019591B">
        <w:t>aeropuerto. A difere</w:t>
      </w:r>
      <w:r w:rsidR="00627AE2">
        <w:t xml:space="preserve">ncia del título infantil, este </w:t>
      </w:r>
      <w:r w:rsidR="0019591B">
        <w:t xml:space="preserve">abono joven </w:t>
      </w:r>
      <w:r w:rsidR="00F9324E">
        <w:t>7-14</w:t>
      </w:r>
      <w:r w:rsidR="0019591B">
        <w:t xml:space="preserve"> puede convivir con otros títulos de 10 viajes, sencillos e incluso suple</w:t>
      </w:r>
      <w:r w:rsidR="0073016D">
        <w:t>mento aeropuerto</w:t>
      </w:r>
      <w:r w:rsidR="0019591B">
        <w:t>, sin embargo</w:t>
      </w:r>
      <w:r w:rsidR="0073016D">
        <w:t>,</w:t>
      </w:r>
      <w:r w:rsidR="0019591B">
        <w:t xml:space="preserve"> debe de ser muy poco frecuente, aunque debe permitirse por si el usuario debe desplazarse a zonas no cubiertas por su abono en la E1 y E2.  </w:t>
      </w:r>
      <w:r w:rsidR="00126E4D">
        <w:t xml:space="preserve"> </w:t>
      </w:r>
      <w:r w:rsidR="007C15E9">
        <w:t>Además, no está priorizado el perfil joven 7-14 frente al joven tradicional.</w:t>
      </w:r>
    </w:p>
    <w:p w14:paraId="0B244867" w14:textId="6A021791" w:rsidR="00683B8D" w:rsidRPr="004E776A" w:rsidRDefault="07FBF5F6" w:rsidP="07FBF5F6">
      <w:pPr>
        <w:pStyle w:val="Prrafodelista"/>
        <w:numPr>
          <w:ilvl w:val="0"/>
          <w:numId w:val="2"/>
        </w:numPr>
        <w:rPr>
          <w:b/>
          <w:bCs/>
          <w:lang w:val="es-ES"/>
        </w:rPr>
      </w:pPr>
      <w:r w:rsidRPr="07FBF5F6">
        <w:rPr>
          <w:lang w:val="es-ES"/>
        </w:rPr>
        <w:t xml:space="preserve">No hay que introducir fecha de nacimiento, pero genera la nueva transacción de venta </w:t>
      </w:r>
      <w:r w:rsidR="002D6561">
        <w:rPr>
          <w:lang w:val="es-ES"/>
        </w:rPr>
        <w:t xml:space="preserve">del </w:t>
      </w:r>
      <w:r w:rsidRPr="07FBF5F6">
        <w:rPr>
          <w:lang w:val="es-ES"/>
        </w:rPr>
        <w:t>resto de títulos gratuitos. En la transacción se colocará la fecha de nacimiento por defecto. Se permite la recarga con perfil vigente y siempre que el titulo esté validado siguiendo las condiciones de todos los abonos 30 días.</w:t>
      </w:r>
    </w:p>
    <w:p w14:paraId="3C0ABFEB" w14:textId="7A6A9E3B" w:rsidR="008A1E9C" w:rsidRPr="000B1778" w:rsidRDefault="000B1778" w:rsidP="009822A7">
      <w:pPr>
        <w:pStyle w:val="Prrafodelista"/>
        <w:numPr>
          <w:ilvl w:val="0"/>
          <w:numId w:val="2"/>
        </w:numPr>
      </w:pPr>
      <w:r>
        <w:rPr>
          <w:lang w:val="es-ES"/>
        </w:rPr>
        <w:t>MENSAJE DE RENUNCIA. En</w:t>
      </w:r>
      <w:r w:rsidR="003C7D62">
        <w:rPr>
          <w:lang w:val="es-ES"/>
        </w:rPr>
        <w:t xml:space="preserve"> caso de que existiese antes de </w:t>
      </w:r>
      <w:r w:rsidR="007C15E9">
        <w:rPr>
          <w:lang w:val="es-ES"/>
        </w:rPr>
        <w:t>la carga del abono joven 7-14</w:t>
      </w:r>
      <w:r>
        <w:rPr>
          <w:lang w:val="es-ES"/>
        </w:rPr>
        <w:t xml:space="preserve"> un abono joven vigente </w:t>
      </w:r>
      <w:r w:rsidR="003C7D62">
        <w:rPr>
          <w:lang w:val="es-ES"/>
        </w:rPr>
        <w:t>(carga, recarga o carga/recarga</w:t>
      </w:r>
      <w:r>
        <w:rPr>
          <w:lang w:val="es-ES"/>
        </w:rPr>
        <w:t>) el usuario debe aceptar el mensaje de renuncia.</w:t>
      </w:r>
      <w:r w:rsidR="00AE1ED1">
        <w:rPr>
          <w:lang w:val="es-ES"/>
        </w:rPr>
        <w:t xml:space="preserve"> </w:t>
      </w:r>
    </w:p>
    <w:p w14:paraId="5ACE64BE" w14:textId="060BB864" w:rsidR="000B1778" w:rsidRDefault="000B1778" w:rsidP="000B1778">
      <w:pPr>
        <w:pStyle w:val="Prrafodelista"/>
      </w:pPr>
      <w:r>
        <w:rPr>
          <w:noProof/>
          <w:lang w:val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AAD8303" wp14:editId="3D87C3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50840" cy="1139190"/>
                <wp:effectExtent l="0" t="0" r="16510" b="22860"/>
                <wp:wrapNone/>
                <wp:docPr id="2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0840" cy="1139190"/>
                          <a:chOff x="-62630" y="-131523"/>
                          <a:chExt cx="5450840" cy="1139190"/>
                        </a:xfrm>
                      </wpg:grpSpPr>
                      <wps:wsp>
                        <wps:cNvPr id="1" name="Rectángulo 1"/>
                        <wps:cNvSpPr/>
                        <wps:spPr>
                          <a:xfrm>
                            <a:off x="-62630" y="-131523"/>
                            <a:ext cx="5450840" cy="113919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7E107B" w14:textId="4F123FB7" w:rsidR="0018184A" w:rsidRDefault="0018184A" w:rsidP="000B1778">
                              <w:pPr>
                                <w:jc w:val="center"/>
                              </w:pPr>
                              <w:r>
                                <w:t xml:space="preserve">Aviso: </w:t>
                              </w:r>
                              <w:r w:rsidRPr="0041643B">
                                <w:t xml:space="preserve">Para </w:t>
                              </w:r>
                              <w:r>
                                <w:t xml:space="preserve">poder realizar </w:t>
                              </w:r>
                              <w:r w:rsidRPr="0041643B">
                                <w:t xml:space="preserve">la carga de </w:t>
                              </w:r>
                              <w:r>
                                <w:t xml:space="preserve">su abono </w:t>
                              </w:r>
                              <w:r w:rsidR="000A256E">
                                <w:t>7-14</w:t>
                              </w:r>
                              <w:r w:rsidR="00D159EA">
                                <w:t xml:space="preserve"> de zona C2</w:t>
                              </w:r>
                              <w:r w:rsidRPr="0041643B">
                                <w:t xml:space="preserve"> hay que </w:t>
                              </w:r>
                              <w:r>
                                <w:t>sustituir su abono joven de 30 días de la zona E2.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ángulo 17"/>
                        <wps:cNvSpPr/>
                        <wps:spPr>
                          <a:xfrm>
                            <a:off x="2073292" y="679687"/>
                            <a:ext cx="1086088" cy="25349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B410E" w14:textId="77777777" w:rsidR="0018184A" w:rsidRPr="0041643B" w:rsidRDefault="0018184A" w:rsidP="000B1778">
                              <w:pPr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ACEPTAR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D8303" id="Grupo 2" o:spid="_x0000_s1027" style="position:absolute;left:0;text-align:left;margin-left:0;margin-top:0;width:429.2pt;height:89.7pt;z-index:251666432" coordorigin="-626,-1315" coordsize="54508,1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">
                <v:rect id="Rectángulo 1" o:spid="_x0000_s1028" style="position:absolute;left:-626;top:-1315;width:54508;height:11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" fillcolor="#c00000" strokecolor="#1f3763 [1604]" strokeweight="1pt">
                  <v:textbox>
                    <w:txbxContent>
                      <w:p w14:paraId="797E107B" w14:textId="4F123FB7" w:rsidR="0018184A" w:rsidRDefault="0018184A" w:rsidP="000B1778">
                        <w:pPr>
                          <w:jc w:val="center"/>
                        </w:pPr>
                        <w:r>
                          <w:t xml:space="preserve">Aviso: </w:t>
                        </w:r>
                        <w:r w:rsidRPr="0041643B">
                          <w:t xml:space="preserve">Para </w:t>
                        </w:r>
                        <w:r>
                          <w:t xml:space="preserve">poder realizar </w:t>
                        </w:r>
                        <w:r w:rsidRPr="0041643B">
                          <w:t xml:space="preserve">la carga de </w:t>
                        </w:r>
                        <w:r>
                          <w:t xml:space="preserve">su abono </w:t>
                        </w:r>
                        <w:r w:rsidR="000A256E">
                          <w:t>7-14</w:t>
                        </w:r>
                        <w:r w:rsidR="00D159EA">
                          <w:t xml:space="preserve"> de zona C2</w:t>
                        </w:r>
                        <w:r w:rsidRPr="0041643B">
                          <w:t xml:space="preserve"> hay que </w:t>
                        </w:r>
                        <w:r>
                          <w:t>sustituir su abono joven de 30 días de la zona E2.</w:t>
                        </w:r>
                      </w:p>
                    </w:txbxContent>
                  </v:textbox>
                </v:rect>
                <v:rect id="Rectángulo 17" o:spid="_x0000_s1029" style="position:absolute;left:20732;top:6796;width:10861;height:2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" fillcolor="white [3212]" strokecolor="#1f3763 [1604]" strokeweight="1pt">
                  <v:textbox>
                    <w:txbxContent>
                      <w:p w14:paraId="744B410E" w14:textId="77777777" w:rsidR="0018184A" w:rsidRPr="0041643B" w:rsidRDefault="0018184A" w:rsidP="000B1778">
                        <w:pPr>
                          <w:jc w:val="center"/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ACEPTAR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C4C4762" w14:textId="555B5125" w:rsidR="000B1778" w:rsidRDefault="000B1778" w:rsidP="000B1778">
      <w:pPr>
        <w:pStyle w:val="Prrafodelista"/>
      </w:pPr>
    </w:p>
    <w:p w14:paraId="2B44CA6A" w14:textId="09161369" w:rsidR="000B1778" w:rsidRDefault="000B1778" w:rsidP="000B1778">
      <w:pPr>
        <w:pStyle w:val="Prrafodelista"/>
      </w:pPr>
    </w:p>
    <w:p w14:paraId="2EF360E3" w14:textId="49D8B1B7" w:rsidR="000B1778" w:rsidRDefault="000B1778" w:rsidP="000B1778">
      <w:pPr>
        <w:pStyle w:val="Prrafodelista"/>
      </w:pPr>
    </w:p>
    <w:p w14:paraId="19269DBD" w14:textId="77777777" w:rsidR="000B1778" w:rsidRPr="000B1778" w:rsidRDefault="000B1778" w:rsidP="000B1778">
      <w:pPr>
        <w:pStyle w:val="Prrafodelista"/>
      </w:pPr>
    </w:p>
    <w:p w14:paraId="0B4A3AAE" w14:textId="63FF0833" w:rsidR="000B1778" w:rsidRDefault="007C15E9" w:rsidP="000B1778">
      <w:pPr>
        <w:pStyle w:val="Prrafodelista"/>
      </w:pPr>
      <w:r>
        <w:t>En este caso se borra lo que tuviese y se carga un abono 30 días joven 7-14</w:t>
      </w:r>
    </w:p>
    <w:p w14:paraId="317292AE" w14:textId="49EA6A43" w:rsidR="000179B4" w:rsidRDefault="0088580A" w:rsidP="009822A7">
      <w:pPr>
        <w:pStyle w:val="Prrafodelista"/>
        <w:numPr>
          <w:ilvl w:val="0"/>
          <w:numId w:val="2"/>
        </w:numPr>
      </w:pPr>
      <w:r>
        <w:t>MENSAJE INFORMATIVO</w:t>
      </w:r>
      <w:r w:rsidR="008A1E9C">
        <w:t xml:space="preserve"> DISUASORIO.</w:t>
      </w:r>
      <w:r>
        <w:t xml:space="preserve"> </w:t>
      </w:r>
      <w:r w:rsidR="000179B4">
        <w:t>Se presentará en la</w:t>
      </w:r>
      <w:r w:rsidR="008036AC">
        <w:t>s</w:t>
      </w:r>
      <w:r w:rsidR="000179B4">
        <w:t xml:space="preserve"> interfaces un mensaje de información de las condiciones del uso del título que el usuario deberá acep</w:t>
      </w:r>
      <w:r w:rsidR="008A6CD7">
        <w:t>tar antes de proceder a la compra o a la recarga</w:t>
      </w:r>
      <w:r w:rsidR="000179B4">
        <w:t>.</w:t>
      </w:r>
    </w:p>
    <w:p w14:paraId="40FB6F18" w14:textId="77777777" w:rsidR="007C15E9" w:rsidRDefault="007C15E9" w:rsidP="007C15E9">
      <w:pPr>
        <w:pStyle w:val="Prrafodelista"/>
        <w:ind w:left="644"/>
      </w:pPr>
    </w:p>
    <w:p w14:paraId="32313CB4" w14:textId="3379195B" w:rsidR="000B1778" w:rsidRDefault="0073016D" w:rsidP="000B1778">
      <w:pPr>
        <w:pStyle w:val="Prrafodelista"/>
      </w:pPr>
      <w:r>
        <w:rPr>
          <w:noProof/>
          <w:lang w:val="es-E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7CE963E" wp14:editId="5B66AEB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451231" cy="1139483"/>
                <wp:effectExtent l="0" t="0" r="16510" b="22860"/>
                <wp:wrapNone/>
                <wp:docPr id="8" name="Gru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1231" cy="1139483"/>
                          <a:chOff x="0" y="0"/>
                          <a:chExt cx="5451231" cy="1139483"/>
                        </a:xfrm>
                      </wpg:grpSpPr>
                      <wps:wsp>
                        <wps:cNvPr id="9" name="Rectángulo 9"/>
                        <wps:cNvSpPr/>
                        <wps:spPr>
                          <a:xfrm>
                            <a:off x="0" y="0"/>
                            <a:ext cx="5451231" cy="1139483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5CF11A" w14:textId="77777777" w:rsidR="0018184A" w:rsidRPr="00515CEA" w:rsidRDefault="0018184A" w:rsidP="0073016D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515CEA">
                                <w:rPr>
                                  <w:color w:val="FFFFFF" w:themeColor="background1"/>
                                </w:rPr>
                                <w:t>Recuerda, este título gratuito es personal e intransferible.  La utilización incorrecta conllevará la retirada de la tarjeta y se sancionará con una multa de 200 €.</w:t>
                              </w:r>
                            </w:p>
                            <w:p w14:paraId="209A7D84" w14:textId="77777777" w:rsidR="0018184A" w:rsidRDefault="0018184A" w:rsidP="0073016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ángulo 10"/>
                        <wps:cNvSpPr/>
                        <wps:spPr>
                          <a:xfrm>
                            <a:off x="1941342" y="696351"/>
                            <a:ext cx="1371600" cy="30948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CDE939" w14:textId="77777777" w:rsidR="0018184A" w:rsidRPr="00515CEA" w:rsidRDefault="0018184A" w:rsidP="0073016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15CEA">
                                <w:rPr>
                                  <w:color w:val="000000" w:themeColor="text1"/>
                                </w:rPr>
                                <w:t>ACEPTAR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E963E" id="Grupo 8" o:spid="_x0000_s1030" style="position:absolute;left:0;text-align:left;margin-left:0;margin-top:-.05pt;width:429.25pt;height:89.7pt;z-index:251668480;mso-position-horizontal-relative:margin" coordsize="54512,11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">
                <v:rect id="Rectángulo 9" o:spid="_x0000_s1031" style="position:absolute;width:54512;height:11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" fillcolor="#c00000" strokecolor="#1f3763 [1604]" strokeweight="1pt">
                  <v:textbox>
                    <w:txbxContent>
                      <w:p w14:paraId="785CF11A" w14:textId="77777777" w:rsidR="0018184A" w:rsidRPr="00515CEA" w:rsidRDefault="0018184A" w:rsidP="0073016D">
                        <w:pPr>
                          <w:rPr>
                            <w:color w:val="FFFFFF" w:themeColor="background1"/>
                          </w:rPr>
                        </w:pPr>
                        <w:r w:rsidRPr="00515CEA">
                          <w:rPr>
                            <w:color w:val="FFFFFF" w:themeColor="background1"/>
                          </w:rPr>
                          <w:t>Recuerda, este título gratuito es personal e intransferible.  La utilización incorrecta conllevará la retirada de la tarjeta y se sancionará con una multa de 200 €.</w:t>
                        </w:r>
                      </w:p>
                      <w:p w14:paraId="209A7D84" w14:textId="77777777" w:rsidR="0018184A" w:rsidRDefault="0018184A" w:rsidP="0073016D">
                        <w:pPr>
                          <w:jc w:val="center"/>
                        </w:pPr>
                      </w:p>
                    </w:txbxContent>
                  </v:textbox>
                </v:rect>
                <v:rect id="Rectángulo 10" o:spid="_x0000_s1032" style="position:absolute;left:19413;top:6963;width:13716;height:3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" fillcolor="white [3212]" strokecolor="#1f3763 [1604]" strokeweight="1pt">
                  <v:textbox>
                    <w:txbxContent>
                      <w:p w14:paraId="61CDE939" w14:textId="77777777" w:rsidR="0018184A" w:rsidRPr="00515CEA" w:rsidRDefault="0018184A" w:rsidP="0073016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515CEA">
                          <w:rPr>
                            <w:color w:val="000000" w:themeColor="text1"/>
                          </w:rPr>
                          <w:t>ACEPTAR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A4DDD34" w14:textId="382BDB5F" w:rsidR="0073016D" w:rsidRDefault="0073016D" w:rsidP="000B1778">
      <w:pPr>
        <w:pStyle w:val="Prrafodelista"/>
      </w:pPr>
    </w:p>
    <w:p w14:paraId="058BB04B" w14:textId="77777777" w:rsidR="0073016D" w:rsidRDefault="0073016D" w:rsidP="000B1778">
      <w:pPr>
        <w:pStyle w:val="Prrafodelista"/>
      </w:pPr>
    </w:p>
    <w:p w14:paraId="3FE70795" w14:textId="1D1AA9E9" w:rsidR="000B1778" w:rsidRDefault="000B1778" w:rsidP="000B1778">
      <w:pPr>
        <w:pStyle w:val="Prrafodelista"/>
      </w:pPr>
    </w:p>
    <w:p w14:paraId="22F50DC3" w14:textId="77777777" w:rsidR="000B1778" w:rsidRDefault="000B1778" w:rsidP="000B1778">
      <w:pPr>
        <w:pStyle w:val="Prrafodelista"/>
      </w:pPr>
    </w:p>
    <w:p w14:paraId="3DB9872F" w14:textId="381C97F3" w:rsidR="005A116C" w:rsidRDefault="00655E6D" w:rsidP="00C8647A">
      <w:pPr>
        <w:pStyle w:val="Prrafodelista"/>
        <w:numPr>
          <w:ilvl w:val="0"/>
          <w:numId w:val="2"/>
        </w:numPr>
      </w:pPr>
      <w:r>
        <w:lastRenderedPageBreak/>
        <w:t>CONSULTA DE SALDO</w:t>
      </w:r>
      <w:r w:rsidR="000B1778">
        <w:t xml:space="preserve"> ABONO JOVEN </w:t>
      </w:r>
      <w:r w:rsidR="00F9324E">
        <w:t>7-14</w:t>
      </w:r>
      <w:r>
        <w:t>. Se presentará el saldo rea</w:t>
      </w:r>
      <w:r w:rsidR="0019591B">
        <w:t>l del título expresado en días.</w:t>
      </w:r>
    </w:p>
    <w:p w14:paraId="3761C0D3" w14:textId="77777777" w:rsidR="000B1778" w:rsidRDefault="000B1778" w:rsidP="000B1778"/>
    <w:p w14:paraId="3B85AA06" w14:textId="020AE66D" w:rsidR="00062B74" w:rsidRDefault="00062B74" w:rsidP="008A3F8F">
      <w:pPr>
        <w:pStyle w:val="Prrafodelista"/>
        <w:numPr>
          <w:ilvl w:val="0"/>
          <w:numId w:val="1"/>
        </w:numPr>
        <w:outlineLvl w:val="0"/>
        <w:rPr>
          <w:b/>
        </w:rPr>
      </w:pPr>
      <w:bookmarkStart w:id="121" w:name="_Toc191974780"/>
      <w:r w:rsidRPr="00062B74">
        <w:rPr>
          <w:b/>
        </w:rPr>
        <w:t>F</w:t>
      </w:r>
      <w:r w:rsidR="003C7D62">
        <w:rPr>
          <w:b/>
        </w:rPr>
        <w:t>ORMATO LISTA BLANCA</w:t>
      </w:r>
      <w:bookmarkEnd w:id="121"/>
    </w:p>
    <w:p w14:paraId="77369EB7" w14:textId="22AB759C" w:rsidR="003C7D62" w:rsidRDefault="07FBF5F6" w:rsidP="0024635F">
      <w:pPr>
        <w:ind w:left="284"/>
      </w:pPr>
      <w:r w:rsidRPr="07FBF5F6">
        <w:rPr>
          <w:lang w:val="es-ES"/>
        </w:rPr>
        <w:t xml:space="preserve">El formato de la lista es en </w:t>
      </w:r>
      <w:proofErr w:type="spellStart"/>
      <w:r w:rsidRPr="07FBF5F6">
        <w:rPr>
          <w:lang w:val="es-ES"/>
        </w:rPr>
        <w:t>xml</w:t>
      </w:r>
      <w:proofErr w:type="spellEnd"/>
      <w:r w:rsidRPr="07FBF5F6">
        <w:rPr>
          <w:lang w:val="es-ES"/>
        </w:rPr>
        <w:t xml:space="preserve"> y similar al utilizado en otros procesos. A modo de ejemplo</w:t>
      </w:r>
    </w:p>
    <w:p w14:paraId="4EEAAAE6" w14:textId="79E574AF" w:rsidR="006504CD" w:rsidRDefault="006504CD" w:rsidP="006504C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 xml:space="preserve">LBE fichero </w:t>
      </w:r>
      <w:proofErr w:type="spellStart"/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xml</w:t>
      </w:r>
      <w:proofErr w:type="spellEnd"/>
      <w:r>
        <w:rPr>
          <w:rStyle w:val="normaltextrun"/>
          <w:rFonts w:ascii="Arial" w:hAnsi="Arial" w:cs="Arial"/>
          <w:color w:val="000000"/>
          <w:sz w:val="22"/>
          <w:szCs w:val="22"/>
        </w:rPr>
        <w:t> 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BAB2741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&lt;?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xml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version="1.0"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encoding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="ISO-8859-15"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standalone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="yes"?&gt;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00D9918" w14:textId="0D9C4A9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&lt;lista-blanca-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ampliacion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fecha="2015-10-15T13:28:05.647+02:00"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VersionContenido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="1.0"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VersionTLV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="1.0"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TipoTLV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="L2" 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xsi:noNamespaceSchemaLocation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="../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xsd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/L2h_LBE_v1.0.xsd"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4B6F533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915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xmlns:xsi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="http://www.w3.org/2001/XMLSchema-instance"&gt;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29E98A4F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9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numserie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-perfil-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fechafin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numtarjetas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="11"&gt;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F6BB803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627F3796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&lt;!--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A48677F" w14:textId="77777777" w:rsidR="00F9324E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2745"/>
        <w:textAlignment w:val="baseline"/>
      </w:pP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Ejemplo de LBE: Lista Blanca perfil </w:t>
      </w:r>
      <w:r w:rsidR="00F9324E">
        <w:t xml:space="preserve">7-14 </w:t>
      </w:r>
    </w:p>
    <w:p w14:paraId="7FFB4083" w14:textId="7DFC11EB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274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64E6E6BC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274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shd w:val="clear" w:color="auto" w:fill="FFFF00"/>
        </w:rPr>
        <w:t>Cada registro es de 10 bytes, que se corresponden con: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  <w:shd w:val="clear" w:color="auto" w:fill="FFFF00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92EB1F6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274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shd w:val="clear" w:color="auto" w:fill="FFFF00"/>
        </w:rPr>
        <w:t>Número de Serie/Chip (7bytes) + Perfil (1 byte) + Fecha de Fin (2bytes)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F6DE0EA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--&gt;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55A53D7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54F28FC" w14:textId="7DFDD8D1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&lt;r&gt;040443E2A32C8035213A&lt;/r&gt;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8E42923" w14:textId="0B1B45F1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&lt;r&gt;04044412FD3A80352221&lt;/r&gt;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340AD22C" w14:textId="12CD79D4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&lt;r&gt;040444826F2880351F80&lt;/r&gt;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E2DAD24" w14:textId="4F47BD63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&lt;r&gt;040444826F2880351F81&lt;/r&gt;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957F8AC" w14:textId="496CA45E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&lt;r&gt;040444826F2880</w:t>
      </w:r>
      <w:bookmarkStart w:id="122" w:name="_GoBack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35</w:t>
      </w:r>
      <w:bookmarkEnd w:id="122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1F82&lt;/r&gt;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EEBB9F9" w14:textId="2E00EE1D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&lt;r&gt;040444826F2880351F83&lt;/r&gt;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44A56FA" w14:textId="5C76D0B8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&lt;r&gt;040444826F2880351F84&lt;/r&gt;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2F7A6A3" w14:textId="7E076595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&lt;r&gt;040444826F2880351F85&lt;/r&gt;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31C091AF" w14:textId="784530F4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&lt;r&gt;040444826F2880351F86&lt;/r&gt;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3A1B194" w14:textId="27D30CED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&lt;r&gt;040444826F2880351F87&lt;/r&gt;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2D264DCA" w14:textId="17317355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Style w:val="eop"/>
          <w:rFonts w:ascii="Courier New" w:hAnsi="Courier New" w:cs="Courier New"/>
          <w:color w:val="000000"/>
          <w:sz w:val="21"/>
          <w:szCs w:val="21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&lt;r&gt;040444826F2880351F88&lt;/r&gt;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F222F1C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1830"/>
        <w:textAlignment w:val="baseline"/>
        <w:rPr>
          <w:rFonts w:ascii="Segoe UI" w:hAnsi="Segoe UI" w:cs="Segoe UI"/>
          <w:sz w:val="18"/>
          <w:szCs w:val="18"/>
        </w:rPr>
      </w:pPr>
    </w:p>
    <w:p w14:paraId="3182FBC0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ind w:firstLine="9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numserie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-perfil-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fechafin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900C587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&lt;/lista-blanca-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ampliacion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DA6782C" w14:textId="77777777" w:rsidR="006504CD" w:rsidRDefault="006504CD" w:rsidP="006504C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 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765D2FA9" w14:textId="0DF8A4F7" w:rsidR="006504CD" w:rsidRDefault="006504CD" w:rsidP="006504C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 xml:space="preserve">LBE esquema </w:t>
      </w:r>
      <w:proofErr w:type="spellStart"/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xsd</w:t>
      </w:r>
      <w:proofErr w:type="spellEnd"/>
      <w:r>
        <w:rPr>
          <w:rStyle w:val="normaltextrun"/>
          <w:rFonts w:ascii="Arial" w:hAnsi="Arial" w:cs="Arial"/>
          <w:color w:val="000000"/>
          <w:sz w:val="22"/>
          <w:szCs w:val="22"/>
        </w:rPr>
        <w:t> 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FFA5403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&lt;?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xml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version="1.0"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encoding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="UTF-8"?&gt;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175ED66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:schema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xmlns:xs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="http://www.w3.org/2001/XMLSchema"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elementFormDefault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="qualified"&gt;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4215B10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EAF5C24" w14:textId="51A84948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lastRenderedPageBreak/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xs:documentation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xml:lang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="es"&gt;Esquema que define la LBE: Lista Blanca de perfil </w:t>
      </w:r>
      <w:r w:rsidR="0073043C">
        <w:rPr>
          <w:rStyle w:val="normaltextrun"/>
          <w:rFonts w:ascii="Courier New" w:hAnsi="Courier New" w:cs="Courier New"/>
          <w:color w:val="000000"/>
          <w:sz w:val="21"/>
          <w:szCs w:val="21"/>
        </w:rPr>
        <w:t>7-14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(TLV=L2h)&lt;/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xs:documentation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86E9710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&lt;/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5A60D50" w14:textId="4909D8E6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xs:element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name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="lista-blanca-</w:t>
      </w:r>
      <w:r w:rsidR="0073043C">
        <w:rPr>
          <w:rStyle w:val="normaltextrun"/>
          <w:rFonts w:ascii="Courier New" w:hAnsi="Courier New" w:cs="Courier New"/>
          <w:color w:val="000000"/>
          <w:sz w:val="21"/>
          <w:szCs w:val="21"/>
        </w:rPr>
        <w:t>7-14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E59A15C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xs:complexType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2F902475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xs:sequence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7D374C5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xs:element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ref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numserie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-perfil-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fechafin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minOccurs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="1"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maxOccurs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="1"/&gt;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633825C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:sequence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11CC043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:attribute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name="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TipoTLV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 use="required"&gt;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708B70F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463A9CC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E75A76F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xs:documentation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xml:lang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="es"&gt;Esta TLV debe tener siempre uno de los valores especificados en la restricción&lt;/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xs:documentation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2A5539A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B84DB3E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:restriction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base="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xs:string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2DB9804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:pattern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value="L2|L2h"/&gt;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D63AEAA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:restriction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430881A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4E206D7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:attribute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E2D4530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:attribute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name="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VersionTLV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 use="required"&gt;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29C42F89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6660603A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A587986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xs:documentation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xml:lang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="es"&gt;El número de version del TLV (versión de formato)&lt;/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xs:documentation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F3AC519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CA82B7F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:restriction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base="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versionXpuntoY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A9971B0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:pattern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value="1.0"/&gt;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6BAB62DF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:restriction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28FD019F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D33E6F0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:attribute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B2F452E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:attribute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name="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VersionContenido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 use="required"&gt;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F7DADD4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382A018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54478C9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xs:documentation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xml:lang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="es"&gt;El número de version de contenido&lt;/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xs:documentation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EDA761B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DF1E7C4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:restriction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base="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versionXpuntoY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"&gt;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xs:restriction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64550AB7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2D88F762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:attribute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A872977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:attribute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name="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fecha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 type="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xs:dateTime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 use="required"/&gt;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2E4EA348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:complexType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9DACE1C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:element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A21D08D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E4A9CE4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:element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name="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numserie-perfil-fechafin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F71D7C8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lastRenderedPageBreak/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:complexType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D6FDE5D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:sequence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67B24CEE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:element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name="r" type="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tdSerialNumber_dProfileperfil_dDate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" minOccurs="0"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maxOccurs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="unbounded"/&gt;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3E3E3AAD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:sequence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45DCE1E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:attribute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name="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numtarjetas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 type="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xs:int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 use="required"/&gt;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DB95BD8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:complexType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B054C8D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&lt;/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xs:element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556AA51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8D0D140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DF8466A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&lt;!--</w:t>
      </w:r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#### TIPOS DEFINIDOS ############################################## --&gt;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8B212E5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&lt;!--</w:t>
      </w:r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Número de Serie/Chip (7bytes) + perfil (1 byte) + Fecha (2bytes) --&gt;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28BB27C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name="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tdSerialNumber_dProfileperfil_dDate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44B09FB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DCA87DF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&lt;</w:t>
      </w:r>
      <w:proofErr w:type="spellStart"/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xs:documentation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>xml:lang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</w:rPr>
        <w:t xml:space="preserve">="es"&gt; Número de Serie/Chip (7bytes) + perfil (1 byte) + Fecha (2bytes): En hexadecimal.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En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total 10 bytes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.&lt;</w:t>
      </w:r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xs:documentation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6DCB5DDC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:annotation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2DDCB7AF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:restriction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base="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xs:hexBinary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77F8AAC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:length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value="10"/&gt;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42F790A5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:restriction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2E74F192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7642988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!--</w:t>
      </w:r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Tipo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XML-BIT: 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versionXpuntoY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--&gt;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389A28CA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name="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versionXpuntoY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D1B93D2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:restriction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base="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xs:string</w:t>
      </w:r>
      <w:proofErr w:type="spell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"&gt;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760288DF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:pattern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value="([01]?[0-9]?[0-9]|2[0-4][0-9]|25[0-5])[.]([01]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?[</w:t>
      </w:r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0-9]?[0-9]|2[0-4][0-9]|25[0-5])"/&gt;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A49CBF2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 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:restriction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5C21E358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  <w:lang w:val="en-US"/>
        </w:rPr>
        <w:t>   </w:t>
      </w: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 xml:space="preserve"> 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:simpleType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1B1B9E68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0D98C3CA" w14:textId="77777777" w:rsidR="006504CD" w:rsidRDefault="006504CD" w:rsidP="006504C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&lt;/</w:t>
      </w:r>
      <w:proofErr w:type="spell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xs</w:t>
      </w:r>
      <w:proofErr w:type="gramStart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:schema</w:t>
      </w:r>
      <w:proofErr w:type="spellEnd"/>
      <w:proofErr w:type="gramEnd"/>
      <w:r>
        <w:rPr>
          <w:rStyle w:val="normaltextrun"/>
          <w:rFonts w:ascii="Courier New" w:hAnsi="Courier New" w:cs="Courier New"/>
          <w:color w:val="000000"/>
          <w:sz w:val="21"/>
          <w:szCs w:val="21"/>
          <w:lang w:val="en-US"/>
        </w:rPr>
        <w:t>&gt;</w:t>
      </w:r>
      <w:r>
        <w:rPr>
          <w:rStyle w:val="normaltextrun"/>
          <w:rFonts w:ascii="Cambria Math" w:hAnsi="Cambria Math" w:cs="Cambria Math"/>
          <w:color w:val="000000"/>
          <w:sz w:val="21"/>
          <w:szCs w:val="21"/>
        </w:rPr>
        <w:t> </w:t>
      </w:r>
      <w:r>
        <w:rPr>
          <w:rStyle w:val="eop"/>
          <w:rFonts w:ascii="Courier New" w:hAnsi="Courier New" w:cs="Courier New"/>
          <w:color w:val="000000"/>
          <w:sz w:val="21"/>
          <w:szCs w:val="21"/>
        </w:rPr>
        <w:t> </w:t>
      </w:r>
    </w:p>
    <w:p w14:paraId="389BE537" w14:textId="77777777" w:rsidR="006504CD" w:rsidRDefault="006504CD" w:rsidP="006504C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 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7CBC4B6" w14:textId="77777777" w:rsidR="004B5420" w:rsidRPr="003C7D62" w:rsidRDefault="004B5420" w:rsidP="003C7D62">
      <w:pPr>
        <w:ind w:left="284"/>
        <w:outlineLvl w:val="0"/>
        <w:rPr>
          <w:b/>
        </w:rPr>
      </w:pPr>
    </w:p>
    <w:p w14:paraId="0C4E91EE" w14:textId="7C3FED75" w:rsidR="00B24CBB" w:rsidRPr="00560408" w:rsidRDefault="00B24CBB" w:rsidP="00062B74">
      <w:pPr>
        <w:rPr>
          <w:color w:val="FFFFFF" w:themeColor="background1"/>
        </w:rPr>
      </w:pPr>
      <w:r w:rsidRPr="00560408">
        <w:rPr>
          <w:color w:val="FFFFFF" w:themeColor="background1"/>
        </w:rPr>
        <w:t>el último día</w:t>
      </w:r>
      <w:r>
        <w:rPr>
          <w:color w:val="FFFFFF" w:themeColor="background1"/>
        </w:rPr>
        <w:t xml:space="preserve"> de vigencia de su titulo</w:t>
      </w:r>
    </w:p>
    <w:p w14:paraId="0D48EDF4" w14:textId="67F8BD37" w:rsidR="002E44CF" w:rsidRPr="0073016D" w:rsidRDefault="00634CC5" w:rsidP="008A3F8F">
      <w:pPr>
        <w:pStyle w:val="Prrafodelista"/>
        <w:numPr>
          <w:ilvl w:val="0"/>
          <w:numId w:val="1"/>
        </w:numPr>
        <w:outlineLvl w:val="0"/>
        <w:rPr>
          <w:b/>
        </w:rPr>
      </w:pPr>
      <w:bookmarkStart w:id="123" w:name="_Toc173847579"/>
      <w:bookmarkStart w:id="124" w:name="_Toc191974781"/>
      <w:r w:rsidRPr="0073016D">
        <w:rPr>
          <w:b/>
        </w:rPr>
        <w:t>TRANSACCIONES Y RECIBO</w:t>
      </w:r>
      <w:bookmarkEnd w:id="123"/>
      <w:bookmarkEnd w:id="124"/>
      <w:r w:rsidRPr="0073016D">
        <w:rPr>
          <w:b/>
        </w:rPr>
        <w:t xml:space="preserve"> </w:t>
      </w:r>
      <w:r w:rsidR="00DA2DBE">
        <w:rPr>
          <w:b/>
        </w:rPr>
        <w:t xml:space="preserve">(Idéntico otros procesos títulos gratuitos) </w:t>
      </w:r>
    </w:p>
    <w:p w14:paraId="5296A406" w14:textId="5AB4F5FB" w:rsidR="009C2872" w:rsidRDefault="00CB4C38" w:rsidP="00CB4C38">
      <w:pPr>
        <w:rPr>
          <w:rFonts w:ascii="Times New Roman" w:hAnsi="Times New Roman"/>
          <w:lang w:val="es-ES"/>
        </w:rPr>
      </w:pPr>
      <w:r w:rsidRPr="00CB4C38">
        <w:t xml:space="preserve">El abono joven </w:t>
      </w:r>
      <w:r w:rsidR="00F9324E">
        <w:t xml:space="preserve">7-14 </w:t>
      </w:r>
      <w:r>
        <w:t xml:space="preserve">generará las nuevas transacciones de venta de títulos gratuitos </w:t>
      </w:r>
      <w:r w:rsidR="00A93931">
        <w:t>0x99 y 0x9</w:t>
      </w:r>
      <w:r w:rsidR="00BC5F47">
        <w:t>A.</w:t>
      </w:r>
      <w:r w:rsidR="00A93931">
        <w:t xml:space="preserve"> </w:t>
      </w:r>
    </w:p>
    <w:p w14:paraId="781F4D59" w14:textId="77777777" w:rsidR="009C2872" w:rsidRDefault="009C2872" w:rsidP="009C2872">
      <w:pPr>
        <w:rPr>
          <w:rFonts w:ascii="Calibri" w:hAnsi="Calibri" w:cs="Calibri"/>
          <w:sz w:val="22"/>
          <w:szCs w:val="22"/>
          <w:lang w:eastAsia="en-US"/>
        </w:rPr>
      </w:pPr>
    </w:p>
    <w:p w14:paraId="63E740FF" w14:textId="030F7872" w:rsidR="009C2872" w:rsidRDefault="009C2872" w:rsidP="009C2872">
      <w:r>
        <w:lastRenderedPageBreak/>
        <w:t>En los procesos de carga se generan</w:t>
      </w:r>
      <w:r w:rsidR="00A93931">
        <w:t xml:space="preserve"> normalmente</w:t>
      </w:r>
      <w:r>
        <w:t xml:space="preserve"> tres transacciones:</w:t>
      </w:r>
    </w:p>
    <w:p w14:paraId="39B5659B" w14:textId="31C93039" w:rsidR="009C2872" w:rsidRPr="00895D70" w:rsidRDefault="07FBF5F6" w:rsidP="00895D70">
      <w:pPr>
        <w:pStyle w:val="Prrafodelista"/>
        <w:numPr>
          <w:ilvl w:val="0"/>
          <w:numId w:val="28"/>
        </w:numPr>
        <w:rPr>
          <w:lang w:val="es-ES"/>
        </w:rPr>
      </w:pPr>
      <w:r w:rsidRPr="00895D70">
        <w:rPr>
          <w:lang w:val="es-ES"/>
        </w:rPr>
        <w:t xml:space="preserve">TTV (transacción de venta de título) à </w:t>
      </w:r>
      <w:r w:rsidR="007C15E9" w:rsidRPr="00895D70">
        <w:rPr>
          <w:lang w:val="es-ES"/>
        </w:rPr>
        <w:t xml:space="preserve">No se muestra en interfaces posibilidad de introducir fecha de </w:t>
      </w:r>
      <w:r w:rsidR="00895D70" w:rsidRPr="00895D70">
        <w:rPr>
          <w:lang w:val="es-ES"/>
        </w:rPr>
        <w:t>nacimiento,</w:t>
      </w:r>
      <w:r w:rsidR="007C15E9" w:rsidRPr="00895D70">
        <w:rPr>
          <w:lang w:val="es-ES"/>
        </w:rPr>
        <w:t xml:space="preserve"> pero en las transacciones se asigna fecha de nacimiento por defecto</w:t>
      </w:r>
      <w:r w:rsidRPr="00895D70">
        <w:rPr>
          <w:lang w:val="es-ES"/>
        </w:rPr>
        <w:t xml:space="preserve">. </w:t>
      </w:r>
    </w:p>
    <w:p w14:paraId="7F07C585" w14:textId="038C6B9C" w:rsidR="009C2872" w:rsidRPr="00895D70" w:rsidRDefault="009C2872" w:rsidP="00895D70">
      <w:pPr>
        <w:pStyle w:val="Prrafodelista"/>
        <w:numPr>
          <w:ilvl w:val="0"/>
          <w:numId w:val="28"/>
        </w:numPr>
        <w:rPr>
          <w:lang w:val="es-ES"/>
        </w:rPr>
      </w:pPr>
      <w:r w:rsidRPr="00895D70">
        <w:rPr>
          <w:lang w:val="es-ES"/>
        </w:rPr>
        <w:t xml:space="preserve">TTT (imagen de datos de título </w:t>
      </w:r>
      <w:proofErr w:type="spellStart"/>
      <w:r w:rsidRPr="00895D70">
        <w:rPr>
          <w:lang w:val="es-ES"/>
        </w:rPr>
        <w:t>FEdt</w:t>
      </w:r>
      <w:proofErr w:type="spellEnd"/>
      <w:r w:rsidRPr="00895D70">
        <w:rPr>
          <w:lang w:val="es-ES"/>
        </w:rPr>
        <w:t>)</w:t>
      </w:r>
    </w:p>
    <w:p w14:paraId="3D08EA02" w14:textId="069999F3" w:rsidR="00A93931" w:rsidRDefault="0080147D" w:rsidP="00895D70">
      <w:pPr>
        <w:pStyle w:val="Prrafodelista"/>
        <w:numPr>
          <w:ilvl w:val="0"/>
          <w:numId w:val="28"/>
        </w:numPr>
        <w:rPr>
          <w:lang w:val="es-ES"/>
        </w:rPr>
      </w:pPr>
      <w:r w:rsidRPr="00895D70">
        <w:rPr>
          <w:lang w:val="es-ES"/>
        </w:rPr>
        <w:t>FAC (</w:t>
      </w:r>
      <w:r w:rsidR="00A93931" w:rsidRPr="00895D70">
        <w:rPr>
          <w:lang w:val="es-ES"/>
        </w:rPr>
        <w:t>en los títulos gratuitos no se genera factura como es este caso)</w:t>
      </w:r>
      <w:r w:rsidR="00895D70" w:rsidRPr="00895D70">
        <w:rPr>
          <w:lang w:val="es-ES"/>
        </w:rPr>
        <w:t>. Sin embargo</w:t>
      </w:r>
      <w:r w:rsidR="00895D70">
        <w:rPr>
          <w:lang w:val="es-ES"/>
        </w:rPr>
        <w:t>,</w:t>
      </w:r>
      <w:r w:rsidR="00895D70" w:rsidRPr="00895D70">
        <w:rPr>
          <w:lang w:val="es-ES"/>
        </w:rPr>
        <w:t xml:space="preserve"> si se entrega recibo al usuario como justificante de la operación</w:t>
      </w:r>
      <w:r w:rsidR="00895D70">
        <w:rPr>
          <w:lang w:val="es-ES"/>
        </w:rPr>
        <w:t>.</w:t>
      </w:r>
    </w:p>
    <w:p w14:paraId="294D6BD2" w14:textId="77777777" w:rsidR="00895D70" w:rsidRPr="00895D70" w:rsidRDefault="00895D70" w:rsidP="00895D70">
      <w:pPr>
        <w:pStyle w:val="Prrafodelista"/>
        <w:rPr>
          <w:lang w:val="es-ES"/>
        </w:rPr>
      </w:pPr>
    </w:p>
    <w:p w14:paraId="4C35773D" w14:textId="5DBE8A25" w:rsidR="009C2872" w:rsidRDefault="009C2872" w:rsidP="009C2872">
      <w:r w:rsidRPr="208E8120">
        <w:rPr>
          <w:lang w:val="es-ES"/>
        </w:rPr>
        <w:t xml:space="preserve">En este conjunto de transacciones matizar que en la transacción de venta de título </w:t>
      </w:r>
      <w:r w:rsidRPr="208E8120">
        <w:rPr>
          <w:b/>
          <w:bCs/>
          <w:lang w:val="es-ES"/>
        </w:rPr>
        <w:t>TTV</w:t>
      </w:r>
      <w:r w:rsidRPr="208E8120">
        <w:rPr>
          <w:lang w:val="es-ES"/>
        </w:rPr>
        <w:t xml:space="preserve"> en </w:t>
      </w:r>
      <w:r w:rsidRPr="208E8120">
        <w:rPr>
          <w:b/>
          <w:bCs/>
          <w:lang w:val="es-ES"/>
        </w:rPr>
        <w:t xml:space="preserve">la función realizada por el terminal </w:t>
      </w:r>
      <w:r w:rsidRPr="208E8120">
        <w:rPr>
          <w:lang w:val="es-ES"/>
        </w:rPr>
        <w:t xml:space="preserve">asignaremos el </w:t>
      </w:r>
      <w:r w:rsidR="00BC5F47" w:rsidRPr="208E8120">
        <w:rPr>
          <w:lang w:val="es-ES"/>
        </w:rPr>
        <w:t>valor 0</w:t>
      </w:r>
      <w:r w:rsidRPr="208E8120">
        <w:rPr>
          <w:b/>
          <w:bCs/>
          <w:lang w:val="es-ES"/>
        </w:rPr>
        <w:t>x02 carga o 0x03</w:t>
      </w:r>
      <w:r w:rsidR="00FE0D8A">
        <w:rPr>
          <w:lang w:val="es-ES"/>
        </w:rPr>
        <w:t xml:space="preserve"> recarga que es el valor (</w:t>
      </w:r>
      <w:r w:rsidRPr="208E8120">
        <w:rPr>
          <w:lang w:val="es-ES"/>
        </w:rPr>
        <w:t>normal) asociado a una operación de carga o recarga, es decir, una venta normal de título.</w:t>
      </w:r>
    </w:p>
    <w:p w14:paraId="4D292B75" w14:textId="77777777" w:rsidR="009C2872" w:rsidRDefault="009C2872" w:rsidP="009C2872"/>
    <w:p w14:paraId="3F74FFEB" w14:textId="08CBA6AE" w:rsidR="009C2872" w:rsidRDefault="009C2872" w:rsidP="009C2872">
      <w:r w:rsidRPr="208E8120">
        <w:rPr>
          <w:lang w:val="es-ES"/>
        </w:rPr>
        <w:t xml:space="preserve">En los procesos de personalización, por ejemplo, cuando se modifican valores en y </w:t>
      </w:r>
      <w:proofErr w:type="spellStart"/>
      <w:r w:rsidRPr="208E8120">
        <w:rPr>
          <w:lang w:val="es-ES"/>
        </w:rPr>
        <w:t>FEap</w:t>
      </w:r>
      <w:proofErr w:type="spellEnd"/>
      <w:r w:rsidRPr="208E8120">
        <w:rPr>
          <w:lang w:val="es-ES"/>
        </w:rPr>
        <w:t xml:space="preserve"> (</w:t>
      </w:r>
      <w:r w:rsidR="00CB4C38">
        <w:rPr>
          <w:lang w:val="es-ES"/>
        </w:rPr>
        <w:t>se introduce un nuevo perfil</w:t>
      </w:r>
      <w:r w:rsidRPr="208E8120">
        <w:rPr>
          <w:lang w:val="es-ES"/>
        </w:rPr>
        <w:t>) se generan tres transacciones:</w:t>
      </w:r>
    </w:p>
    <w:p w14:paraId="068AC11A" w14:textId="77777777" w:rsidR="009C2872" w:rsidRDefault="009C2872" w:rsidP="009C2872"/>
    <w:p w14:paraId="141EB70C" w14:textId="77777777" w:rsidR="009C2872" w:rsidRDefault="009C2872" w:rsidP="009822A7">
      <w:pPr>
        <w:pStyle w:val="Prrafodelista"/>
        <w:numPr>
          <w:ilvl w:val="0"/>
          <w:numId w:val="7"/>
        </w:numPr>
        <w:spacing w:after="160" w:line="252" w:lineRule="auto"/>
        <w:jc w:val="left"/>
      </w:pPr>
      <w:r>
        <w:t>PER (transacción de personalización)</w:t>
      </w:r>
    </w:p>
    <w:p w14:paraId="79610E77" w14:textId="77777777" w:rsidR="009C2872" w:rsidRDefault="009C2872" w:rsidP="009822A7">
      <w:pPr>
        <w:pStyle w:val="Prrafodelista"/>
        <w:numPr>
          <w:ilvl w:val="0"/>
          <w:numId w:val="7"/>
        </w:numPr>
        <w:spacing w:after="160" w:line="252" w:lineRule="auto"/>
        <w:jc w:val="left"/>
      </w:pPr>
      <w:r w:rsidRPr="208E8120">
        <w:rPr>
          <w:lang w:val="es-ES"/>
        </w:rPr>
        <w:t xml:space="preserve">DAP (imagen del fichero elementa de la tarjeta de aplicación y perfiles </w:t>
      </w:r>
      <w:proofErr w:type="spellStart"/>
      <w:r w:rsidRPr="208E8120">
        <w:rPr>
          <w:lang w:val="es-ES"/>
        </w:rPr>
        <w:t>Feap</w:t>
      </w:r>
      <w:proofErr w:type="spellEnd"/>
      <w:r w:rsidRPr="208E8120">
        <w:rPr>
          <w:lang w:val="es-ES"/>
        </w:rPr>
        <w:t>)</w:t>
      </w:r>
    </w:p>
    <w:p w14:paraId="4937645B" w14:textId="77777777" w:rsidR="00DA2DBE" w:rsidRDefault="00DA2DBE" w:rsidP="00DA2DBE">
      <w:pPr>
        <w:pStyle w:val="Prrafodelista"/>
        <w:spacing w:after="160" w:line="252" w:lineRule="auto"/>
        <w:jc w:val="left"/>
      </w:pPr>
    </w:p>
    <w:p w14:paraId="6BE3DC40" w14:textId="409F96A0" w:rsidR="009C2872" w:rsidRPr="00D20C7E" w:rsidRDefault="009C2872" w:rsidP="009C2872">
      <w:pPr>
        <w:rPr>
          <w:lang w:val="es-ES"/>
        </w:rPr>
      </w:pPr>
      <w:r w:rsidRPr="208E8120">
        <w:rPr>
          <w:lang w:val="es-ES"/>
        </w:rPr>
        <w:t>En este conjunt</w:t>
      </w:r>
      <w:r w:rsidR="00CF3693">
        <w:rPr>
          <w:lang w:val="es-ES"/>
        </w:rPr>
        <w:t xml:space="preserve">o de transacciones matizar que </w:t>
      </w:r>
      <w:r w:rsidRPr="208E8120">
        <w:rPr>
          <w:lang w:val="es-ES"/>
        </w:rPr>
        <w:t xml:space="preserve">la transacción de personalización PER </w:t>
      </w:r>
      <w:r w:rsidR="00BC5F47" w:rsidRPr="208E8120">
        <w:rPr>
          <w:lang w:val="es-ES"/>
        </w:rPr>
        <w:t>(en</w:t>
      </w:r>
      <w:r w:rsidRPr="208E8120">
        <w:rPr>
          <w:lang w:val="es-ES"/>
        </w:rPr>
        <w:t xml:space="preserve"> motivo de la personalización, equivalente al campo de función realizada por el terminal en venta) </w:t>
      </w:r>
      <w:r w:rsidRPr="00C45B0B">
        <w:rPr>
          <w:lang w:val="es-ES"/>
        </w:rPr>
        <w:t xml:space="preserve">pondremos el valor </w:t>
      </w:r>
      <w:r w:rsidR="00D20C7E" w:rsidRPr="00C45B0B">
        <w:rPr>
          <w:b/>
          <w:bCs/>
          <w:lang w:val="es-ES"/>
        </w:rPr>
        <w:t xml:space="preserve">0x81 </w:t>
      </w:r>
      <w:r w:rsidR="00D20C7E" w:rsidRPr="00D20C7E">
        <w:rPr>
          <w:lang w:val="es-ES"/>
        </w:rPr>
        <w:t>Introducción de un perfil nuevo en la tarjeta </w:t>
      </w:r>
      <w:r w:rsidRPr="00D20C7E">
        <w:rPr>
          <w:lang w:val="es-ES"/>
        </w:rPr>
        <w:t xml:space="preserve"> </w:t>
      </w:r>
    </w:p>
    <w:p w14:paraId="1F8566E8" w14:textId="77777777" w:rsidR="009C2872" w:rsidRDefault="009C2872" w:rsidP="009C2872"/>
    <w:p w14:paraId="5BC99C3C" w14:textId="5276A8AF" w:rsidR="009C2872" w:rsidRDefault="009C2872" w:rsidP="208E8120">
      <w:pPr>
        <w:pStyle w:val="Prrafodelista"/>
        <w:rPr>
          <w:b/>
          <w:bCs/>
          <w:color w:val="1F497D"/>
          <w:lang w:val="es-ES"/>
        </w:rPr>
      </w:pPr>
      <w:r w:rsidRPr="208E8120">
        <w:rPr>
          <w:b/>
          <w:bCs/>
          <w:color w:val="1F497D"/>
          <w:lang w:val="es-ES"/>
        </w:rPr>
        <w:t xml:space="preserve">NOTA: Es importante que </w:t>
      </w:r>
      <w:r w:rsidR="00A93931">
        <w:rPr>
          <w:b/>
          <w:bCs/>
          <w:color w:val="1F497D"/>
          <w:lang w:val="es-ES"/>
        </w:rPr>
        <w:t xml:space="preserve">se </w:t>
      </w:r>
      <w:r w:rsidR="00BC5F47">
        <w:rPr>
          <w:b/>
          <w:bCs/>
          <w:color w:val="1F497D"/>
          <w:lang w:val="es-ES"/>
        </w:rPr>
        <w:t>revise</w:t>
      </w:r>
      <w:r w:rsidR="00BC5F47" w:rsidRPr="208E8120">
        <w:rPr>
          <w:b/>
          <w:bCs/>
          <w:color w:val="1F497D"/>
          <w:lang w:val="es-ES"/>
        </w:rPr>
        <w:t xml:space="preserve"> que</w:t>
      </w:r>
      <w:r w:rsidRPr="208E8120">
        <w:rPr>
          <w:b/>
          <w:bCs/>
          <w:color w:val="1F497D"/>
          <w:lang w:val="es-ES"/>
        </w:rPr>
        <w:t xml:space="preserve"> efectivamente en una ampliación de la duración de </w:t>
      </w:r>
      <w:r w:rsidR="00BC5F47" w:rsidRPr="208E8120">
        <w:rPr>
          <w:b/>
          <w:bCs/>
          <w:color w:val="1F497D"/>
          <w:lang w:val="es-ES"/>
        </w:rPr>
        <w:t xml:space="preserve">la tarjeta </w:t>
      </w:r>
      <w:r w:rsidR="00BC5F47">
        <w:rPr>
          <w:b/>
          <w:bCs/>
          <w:color w:val="1F497D"/>
          <w:lang w:val="es-ES"/>
        </w:rPr>
        <w:t>se</w:t>
      </w:r>
      <w:r w:rsidR="00A93931">
        <w:rPr>
          <w:b/>
          <w:bCs/>
          <w:color w:val="1F497D"/>
          <w:lang w:val="es-ES"/>
        </w:rPr>
        <w:t xml:space="preserve"> está</w:t>
      </w:r>
      <w:r w:rsidRPr="208E8120">
        <w:rPr>
          <w:b/>
          <w:bCs/>
          <w:color w:val="1F497D"/>
          <w:lang w:val="es-ES"/>
        </w:rPr>
        <w:t xml:space="preserve"> generando </w:t>
      </w:r>
      <w:r w:rsidR="00BC5F47" w:rsidRPr="208E8120">
        <w:rPr>
          <w:b/>
          <w:bCs/>
          <w:color w:val="1F497D"/>
          <w:lang w:val="es-ES"/>
        </w:rPr>
        <w:t>la transacción</w:t>
      </w:r>
      <w:r w:rsidRPr="208E8120">
        <w:rPr>
          <w:b/>
          <w:bCs/>
          <w:color w:val="1F497D"/>
          <w:lang w:val="es-ES"/>
        </w:rPr>
        <w:t xml:space="preserve"> de personalización (como en todos los casos anteriores de personalización), y también que </w:t>
      </w:r>
      <w:r w:rsidR="00A93931">
        <w:rPr>
          <w:b/>
          <w:bCs/>
          <w:color w:val="1F497D"/>
          <w:lang w:val="es-ES"/>
        </w:rPr>
        <w:t>se verifique</w:t>
      </w:r>
      <w:r w:rsidRPr="208E8120">
        <w:rPr>
          <w:b/>
          <w:bCs/>
          <w:color w:val="1F497D"/>
          <w:lang w:val="es-ES"/>
        </w:rPr>
        <w:t xml:space="preserve"> que </w:t>
      </w:r>
      <w:r w:rsidR="00BC5F47" w:rsidRPr="208E8120">
        <w:rPr>
          <w:b/>
          <w:bCs/>
          <w:color w:val="1F497D"/>
          <w:lang w:val="es-ES"/>
        </w:rPr>
        <w:t>la función realizada</w:t>
      </w:r>
      <w:r w:rsidRPr="208E8120">
        <w:rPr>
          <w:b/>
          <w:bCs/>
          <w:color w:val="1F497D"/>
          <w:lang w:val="es-ES"/>
        </w:rPr>
        <w:t xml:space="preserve"> por el terminal en las transacciones de </w:t>
      </w:r>
      <w:r w:rsidR="00BC5F47" w:rsidRPr="208E8120">
        <w:rPr>
          <w:b/>
          <w:bCs/>
          <w:color w:val="1F497D"/>
          <w:lang w:val="es-ES"/>
        </w:rPr>
        <w:t xml:space="preserve">venta </w:t>
      </w:r>
      <w:r w:rsidR="00BC5F47">
        <w:rPr>
          <w:b/>
          <w:bCs/>
          <w:color w:val="1F497D"/>
          <w:lang w:val="es-ES"/>
        </w:rPr>
        <w:t>se</w:t>
      </w:r>
      <w:r w:rsidR="00A93931">
        <w:rPr>
          <w:b/>
          <w:bCs/>
          <w:color w:val="1F497D"/>
          <w:lang w:val="es-ES"/>
        </w:rPr>
        <w:t xml:space="preserve"> pone</w:t>
      </w:r>
      <w:r w:rsidRPr="208E8120">
        <w:rPr>
          <w:b/>
          <w:bCs/>
          <w:color w:val="1F497D"/>
          <w:lang w:val="es-ES"/>
        </w:rPr>
        <w:t xml:space="preserve"> o </w:t>
      </w:r>
      <w:r w:rsidRPr="208E8120">
        <w:rPr>
          <w:b/>
          <w:bCs/>
          <w:color w:val="1F497D"/>
          <w:lang w:val="es-ES"/>
        </w:rPr>
        <w:lastRenderedPageBreak/>
        <w:t xml:space="preserve">0x02 o 0x03 y que en motivo de la personalización en la transacción de </w:t>
      </w:r>
      <w:r w:rsidR="00BC5F47" w:rsidRPr="208E8120">
        <w:rPr>
          <w:b/>
          <w:bCs/>
          <w:color w:val="1F497D"/>
          <w:lang w:val="es-ES"/>
        </w:rPr>
        <w:t xml:space="preserve">personalización </w:t>
      </w:r>
      <w:r w:rsidR="00BC5F47">
        <w:rPr>
          <w:b/>
          <w:bCs/>
          <w:color w:val="1F497D"/>
          <w:lang w:val="es-ES"/>
        </w:rPr>
        <w:t>se</w:t>
      </w:r>
      <w:r w:rsidR="00A93931">
        <w:rPr>
          <w:b/>
          <w:bCs/>
          <w:color w:val="1F497D"/>
          <w:lang w:val="es-ES"/>
        </w:rPr>
        <w:t xml:space="preserve"> asigna</w:t>
      </w:r>
      <w:r w:rsidRPr="208E8120">
        <w:rPr>
          <w:b/>
          <w:bCs/>
          <w:color w:val="1F497D"/>
          <w:lang w:val="es-ES"/>
        </w:rPr>
        <w:t xml:space="preserve"> </w:t>
      </w:r>
      <w:r w:rsidR="00D20C7E" w:rsidRPr="00C45B0B">
        <w:rPr>
          <w:b/>
          <w:bCs/>
          <w:color w:val="1F497D"/>
          <w:lang w:val="es-ES"/>
        </w:rPr>
        <w:t>el valor 0x81</w:t>
      </w:r>
      <w:r w:rsidRPr="208E8120">
        <w:rPr>
          <w:b/>
          <w:bCs/>
          <w:color w:val="1F497D"/>
          <w:lang w:val="es-ES"/>
        </w:rPr>
        <w:t>.</w:t>
      </w:r>
    </w:p>
    <w:p w14:paraId="0DC8739F" w14:textId="77777777" w:rsidR="009C2872" w:rsidRDefault="009C2872" w:rsidP="009C2872">
      <w:pPr>
        <w:pStyle w:val="Prrafodelista"/>
        <w:ind w:left="644"/>
        <w:outlineLvl w:val="0"/>
        <w:rPr>
          <w:b/>
        </w:rPr>
      </w:pPr>
    </w:p>
    <w:p w14:paraId="6B1E7268" w14:textId="6D11C355" w:rsidR="002D5989" w:rsidRDefault="002D5989" w:rsidP="002D5989">
      <w:pPr>
        <w:rPr>
          <w:color w:val="1F497D"/>
        </w:rPr>
      </w:pPr>
    </w:p>
    <w:p w14:paraId="5D7F90A2" w14:textId="01DC8154" w:rsidR="00DA2DBE" w:rsidRDefault="00DA2DBE" w:rsidP="002D5989">
      <w:pPr>
        <w:rPr>
          <w:color w:val="1F497D"/>
        </w:rPr>
      </w:pPr>
    </w:p>
    <w:p w14:paraId="035A2B44" w14:textId="353A8894" w:rsidR="00DA2DBE" w:rsidRDefault="00DA2DBE" w:rsidP="002D5989">
      <w:pPr>
        <w:rPr>
          <w:color w:val="1F497D"/>
        </w:rPr>
      </w:pPr>
    </w:p>
    <w:p w14:paraId="21965B11" w14:textId="20306672" w:rsidR="00DA2DBE" w:rsidRDefault="00DA2DBE" w:rsidP="002D5989">
      <w:pPr>
        <w:rPr>
          <w:color w:val="1F497D"/>
        </w:rPr>
      </w:pPr>
    </w:p>
    <w:p w14:paraId="7BD6D547" w14:textId="7BC0ED47" w:rsidR="00DA2DBE" w:rsidRDefault="00DA2DBE" w:rsidP="002D5989">
      <w:pPr>
        <w:rPr>
          <w:color w:val="1F497D"/>
        </w:rPr>
      </w:pPr>
    </w:p>
    <w:p w14:paraId="335BB55B" w14:textId="60492193" w:rsidR="00DA2DBE" w:rsidRDefault="00DA2DBE" w:rsidP="002D5989">
      <w:pPr>
        <w:rPr>
          <w:color w:val="1F497D"/>
        </w:rPr>
      </w:pPr>
    </w:p>
    <w:p w14:paraId="7099E31C" w14:textId="5AAA99CA" w:rsidR="00DA2DBE" w:rsidRDefault="00DA2DBE" w:rsidP="002D5989">
      <w:pPr>
        <w:rPr>
          <w:color w:val="1F497D"/>
        </w:rPr>
      </w:pPr>
    </w:p>
    <w:p w14:paraId="5DDAB485" w14:textId="2A4C3FDD" w:rsidR="00DA2DBE" w:rsidRDefault="00DA2DBE" w:rsidP="002D5989">
      <w:pPr>
        <w:rPr>
          <w:color w:val="1F497D"/>
        </w:rPr>
      </w:pPr>
    </w:p>
    <w:p w14:paraId="4A3ACA31" w14:textId="4C6B8986" w:rsidR="00DA2DBE" w:rsidRDefault="00DA2DBE" w:rsidP="002D5989">
      <w:pPr>
        <w:rPr>
          <w:color w:val="1F497D"/>
        </w:rPr>
      </w:pPr>
    </w:p>
    <w:p w14:paraId="5487BDB5" w14:textId="7685B566" w:rsidR="00DA2DBE" w:rsidRDefault="00DA2DBE" w:rsidP="002D5989">
      <w:pPr>
        <w:rPr>
          <w:color w:val="1F497D"/>
        </w:rPr>
      </w:pPr>
    </w:p>
    <w:p w14:paraId="028CF26F" w14:textId="743D40D9" w:rsidR="00DA2DBE" w:rsidRDefault="00DA2DBE" w:rsidP="002D5989">
      <w:pPr>
        <w:rPr>
          <w:color w:val="1F497D"/>
        </w:rPr>
      </w:pPr>
    </w:p>
    <w:p w14:paraId="6CEDAB55" w14:textId="74D2DF60" w:rsidR="00DA2DBE" w:rsidRDefault="00DA2DBE" w:rsidP="002D5989">
      <w:pPr>
        <w:rPr>
          <w:color w:val="1F497D"/>
        </w:rPr>
      </w:pPr>
    </w:p>
    <w:p w14:paraId="58D05DAF" w14:textId="4CA6ED7F" w:rsidR="00DA2DBE" w:rsidRDefault="00DA2DBE" w:rsidP="002D5989">
      <w:pPr>
        <w:rPr>
          <w:color w:val="1F497D"/>
        </w:rPr>
      </w:pPr>
    </w:p>
    <w:p w14:paraId="3AF202B2" w14:textId="715E2D2B" w:rsidR="00DA2DBE" w:rsidRDefault="00DA2DBE" w:rsidP="002D5989">
      <w:pPr>
        <w:rPr>
          <w:color w:val="1F497D"/>
        </w:rPr>
      </w:pPr>
    </w:p>
    <w:p w14:paraId="44F7C7E7" w14:textId="70BCB75E" w:rsidR="00DA2DBE" w:rsidRDefault="00DA2DBE" w:rsidP="002D5989">
      <w:pPr>
        <w:rPr>
          <w:color w:val="1F497D"/>
        </w:rPr>
      </w:pPr>
    </w:p>
    <w:p w14:paraId="12D371CF" w14:textId="54C1D1F6" w:rsidR="00DA2DBE" w:rsidRDefault="00DA2DBE" w:rsidP="002D5989">
      <w:pPr>
        <w:rPr>
          <w:color w:val="1F497D"/>
        </w:rPr>
      </w:pPr>
    </w:p>
    <w:p w14:paraId="2AA0BA50" w14:textId="731850C6" w:rsidR="00DA2DBE" w:rsidRDefault="00DA2DBE" w:rsidP="002D5989">
      <w:pPr>
        <w:rPr>
          <w:color w:val="1F497D"/>
        </w:rPr>
      </w:pPr>
    </w:p>
    <w:p w14:paraId="06DFA13D" w14:textId="4C394473" w:rsidR="00DA2DBE" w:rsidRDefault="00DA2DBE" w:rsidP="002D5989">
      <w:pPr>
        <w:rPr>
          <w:color w:val="1F497D"/>
        </w:rPr>
      </w:pPr>
    </w:p>
    <w:p w14:paraId="4C03DED2" w14:textId="4B87FF78" w:rsidR="00DA2DBE" w:rsidRDefault="00DA2DBE" w:rsidP="002D5989">
      <w:pPr>
        <w:rPr>
          <w:color w:val="1F497D"/>
        </w:rPr>
      </w:pPr>
    </w:p>
    <w:p w14:paraId="3B608EFD" w14:textId="025A4513" w:rsidR="00DA2DBE" w:rsidRDefault="00DA2DBE" w:rsidP="002D5989">
      <w:pPr>
        <w:rPr>
          <w:color w:val="1F497D"/>
        </w:rPr>
      </w:pPr>
    </w:p>
    <w:p w14:paraId="5C18901D" w14:textId="355D9ACE" w:rsidR="00DA2DBE" w:rsidRDefault="00DA2DBE" w:rsidP="002D5989">
      <w:pPr>
        <w:rPr>
          <w:color w:val="1F497D"/>
        </w:rPr>
      </w:pPr>
    </w:p>
    <w:p w14:paraId="63089B63" w14:textId="5C3E1AE7" w:rsidR="00DA2DBE" w:rsidRDefault="00DA2DBE" w:rsidP="002D5989">
      <w:pPr>
        <w:rPr>
          <w:color w:val="1F497D"/>
        </w:rPr>
      </w:pPr>
    </w:p>
    <w:p w14:paraId="559AE602" w14:textId="3276CF9E" w:rsidR="00DA2DBE" w:rsidRDefault="00DA2DBE" w:rsidP="002D5989">
      <w:pPr>
        <w:rPr>
          <w:color w:val="1F497D"/>
        </w:rPr>
      </w:pPr>
    </w:p>
    <w:p w14:paraId="1307A1AA" w14:textId="26D1B241" w:rsidR="00DA2DBE" w:rsidRDefault="00DA2DBE" w:rsidP="002D5989">
      <w:pPr>
        <w:rPr>
          <w:color w:val="1F497D"/>
        </w:rPr>
      </w:pPr>
    </w:p>
    <w:p w14:paraId="55B023A1" w14:textId="6153C448" w:rsidR="00DA2DBE" w:rsidRDefault="00DA2DBE" w:rsidP="002D5989">
      <w:pPr>
        <w:rPr>
          <w:color w:val="1F497D"/>
        </w:rPr>
      </w:pPr>
    </w:p>
    <w:p w14:paraId="659DF477" w14:textId="77B87229" w:rsidR="00DA2DBE" w:rsidRDefault="00DA2DBE" w:rsidP="002D5989">
      <w:pPr>
        <w:rPr>
          <w:color w:val="1F497D"/>
        </w:rPr>
      </w:pPr>
    </w:p>
    <w:p w14:paraId="7A00958A" w14:textId="0375B8B6" w:rsidR="00DA2DBE" w:rsidRDefault="00DA2DBE" w:rsidP="002D5989">
      <w:pPr>
        <w:rPr>
          <w:color w:val="1F497D"/>
        </w:rPr>
      </w:pPr>
    </w:p>
    <w:p w14:paraId="2DFD3102" w14:textId="77777777" w:rsidR="000E236A" w:rsidRPr="00641975" w:rsidRDefault="000E236A" w:rsidP="000819E4">
      <w:pPr>
        <w:outlineLvl w:val="0"/>
      </w:pPr>
    </w:p>
    <w:p w14:paraId="0B5C4381" w14:textId="77777777" w:rsidR="003C04B6" w:rsidRDefault="008857E5" w:rsidP="00B529D1">
      <w:r w:rsidRPr="00AA4067">
        <w:rPr>
          <w:b/>
        </w:rPr>
        <w:t>NOTA IMPORTANTE:</w:t>
      </w:r>
    </w:p>
    <w:p w14:paraId="7AA2C6A5" w14:textId="7326B9A2" w:rsidR="008857E5" w:rsidRDefault="003C04B6" w:rsidP="00B529D1">
      <w:r>
        <w:t xml:space="preserve">Este TLV es idéntico al anterior de </w:t>
      </w:r>
      <w:r w:rsidR="00BC5F47">
        <w:t>venta,</w:t>
      </w:r>
      <w:r>
        <w:t xml:space="preserve"> pero se ha añadido el </w:t>
      </w:r>
      <w:r w:rsidR="00BC5F47">
        <w:t>campo “</w:t>
      </w:r>
      <w:r w:rsidR="00CF3693">
        <w:t>fecha de nacimiento</w:t>
      </w:r>
      <w:r>
        <w:t>”</w:t>
      </w:r>
      <w:r w:rsidR="00CF3693">
        <w:t xml:space="preserve"> </w:t>
      </w:r>
    </w:p>
    <w:p w14:paraId="627B0312" w14:textId="333A7652" w:rsidR="002A31F7" w:rsidRDefault="00C05157" w:rsidP="00C05157">
      <w:pPr>
        <w:jc w:val="left"/>
        <w:rPr>
          <w:rFonts w:ascii="Calibri" w:eastAsiaTheme="minorHAnsi" w:hAnsi="Calibri" w:cs="Calibri"/>
          <w:color w:val="1F497D"/>
          <w:sz w:val="22"/>
          <w:szCs w:val="22"/>
          <w:lang w:eastAsia="en-US"/>
        </w:rPr>
      </w:pPr>
      <w:r>
        <w:rPr>
          <w:rFonts w:ascii="Calibri" w:eastAsiaTheme="minorHAnsi" w:hAnsi="Calibri" w:cs="Calibri"/>
          <w:noProof/>
          <w:color w:val="1F497D"/>
          <w:sz w:val="22"/>
          <w:szCs w:val="22"/>
          <w:lang w:val="es-ES"/>
        </w:rPr>
        <w:drawing>
          <wp:inline distT="0" distB="0" distL="0" distR="0" wp14:anchorId="0A881939" wp14:editId="0D747279">
            <wp:extent cx="6469200" cy="5911200"/>
            <wp:effectExtent l="0" t="0" r="825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200" cy="59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1B238" w14:textId="0ADEB411" w:rsidR="00A66D88" w:rsidRDefault="00A66D88" w:rsidP="00A66D88">
      <w:r>
        <w:t>.</w:t>
      </w:r>
    </w:p>
    <w:p w14:paraId="1CAE975E" w14:textId="70F1A48C" w:rsidR="004C664E" w:rsidRDefault="004C664E" w:rsidP="00A66D88"/>
    <w:p w14:paraId="1ADA0C35" w14:textId="77777777" w:rsidR="004C664E" w:rsidRDefault="004C664E" w:rsidP="00A66D88"/>
    <w:p w14:paraId="2145D483" w14:textId="77777777" w:rsidR="00C05157" w:rsidRDefault="00C05157" w:rsidP="00A66D88"/>
    <w:p w14:paraId="1F566E9D" w14:textId="77777777" w:rsidR="0073016D" w:rsidRDefault="0073016D" w:rsidP="0073016D">
      <w:pPr>
        <w:pStyle w:val="Prrafodelista"/>
        <w:ind w:left="426"/>
        <w:outlineLvl w:val="0"/>
        <w:rPr>
          <w:b/>
        </w:rPr>
      </w:pPr>
    </w:p>
    <w:sectPr w:rsidR="0073016D" w:rsidSect="009C0550">
      <w:headerReference w:type="default" r:id="rId2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30F2DA" w16cex:dateUtc="2025-03-03T09:37:00Z"/>
  <w16cex:commentExtensible w16cex:durableId="0EE54E42" w16cex:dateUtc="2025-03-03T09:38:00Z"/>
  <w16cex:commentExtensible w16cex:durableId="0EE0197C" w16cex:dateUtc="2025-02-27T17:35:00Z"/>
  <w16cex:commentExtensible w16cex:durableId="30773AD9" w16cex:dateUtc="2025-03-03T09:38:00Z"/>
  <w16cex:commentExtensible w16cex:durableId="5DE76A69" w16cex:dateUtc="2025-03-03T09:46:00Z"/>
  <w16cex:commentExtensible w16cex:durableId="1E667632" w16cex:dateUtc="2025-03-03T09:59:00Z"/>
  <w16cex:commentExtensible w16cex:durableId="1276D294" w16cex:dateUtc="2025-03-03T10:05:00Z"/>
  <w16cex:commentExtensible w16cex:durableId="51868CC6" w16cex:dateUtc="2025-03-03T10:07:00Z"/>
  <w16cex:commentExtensible w16cex:durableId="6B29D58B" w16cex:dateUtc="2025-03-03T10:08:00Z"/>
  <w16cex:commentExtensible w16cex:durableId="2C3BC420" w16cex:dateUtc="2025-03-03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097795E" w16cid:durableId="2B30F2DA"/>
  <w16cid:commentId w16cid:paraId="62A972DD" w16cid:durableId="0EE54E42"/>
  <w16cid:commentId w16cid:paraId="311EFFA6" w16cid:durableId="0EE0197C"/>
  <w16cid:commentId w16cid:paraId="5A589C1B" w16cid:durableId="30773AD9"/>
  <w16cid:commentId w16cid:paraId="79A84C3E" w16cid:durableId="5DE76A69"/>
  <w16cid:commentId w16cid:paraId="30ABBF3A" w16cid:durableId="1E667632"/>
  <w16cid:commentId w16cid:paraId="7F4B84F0" w16cid:durableId="1276D294"/>
  <w16cid:commentId w16cid:paraId="77A799F3" w16cid:durableId="51868CC6"/>
  <w16cid:commentId w16cid:paraId="639A9385" w16cid:durableId="6B29D58B"/>
  <w16cid:commentId w16cid:paraId="618C9AF3" w16cid:durableId="2C3BC4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276EC" w14:textId="77777777" w:rsidR="00C2619A" w:rsidRDefault="00C2619A" w:rsidP="00C05F8A">
      <w:pPr>
        <w:spacing w:line="240" w:lineRule="auto"/>
      </w:pPr>
      <w:r>
        <w:separator/>
      </w:r>
    </w:p>
  </w:endnote>
  <w:endnote w:type="continuationSeparator" w:id="0">
    <w:p w14:paraId="3F3BE9FB" w14:textId="77777777" w:rsidR="00C2619A" w:rsidRDefault="00C2619A" w:rsidP="00C05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A22BE" w14:textId="77777777" w:rsidR="00C2619A" w:rsidRDefault="00C2619A" w:rsidP="00C05F8A">
      <w:pPr>
        <w:spacing w:line="240" w:lineRule="auto"/>
      </w:pPr>
      <w:r>
        <w:separator/>
      </w:r>
    </w:p>
  </w:footnote>
  <w:footnote w:type="continuationSeparator" w:id="0">
    <w:p w14:paraId="5CE05E73" w14:textId="77777777" w:rsidR="00C2619A" w:rsidRDefault="00C2619A" w:rsidP="00C05F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689B" w14:textId="01E9BE43" w:rsidR="0018184A" w:rsidRDefault="003B0F6D" w:rsidP="003B0F6D">
    <w:pPr>
      <w:pStyle w:val="Encabezado"/>
      <w:ind w:left="7080"/>
    </w:pPr>
    <w:r>
      <w:rPr>
        <w:noProof/>
        <w:lang w:val="es-ES"/>
      </w:rPr>
      <w:drawing>
        <wp:anchor distT="0" distB="0" distL="114300" distR="114300" simplePos="0" relativeHeight="251666432" behindDoc="0" locked="0" layoutInCell="1" allowOverlap="1" wp14:anchorId="06D24425" wp14:editId="7F4C9A76">
          <wp:simplePos x="0" y="0"/>
          <wp:positionH relativeFrom="margin">
            <wp:posOffset>-264795</wp:posOffset>
          </wp:positionH>
          <wp:positionV relativeFrom="paragraph">
            <wp:posOffset>9525</wp:posOffset>
          </wp:positionV>
          <wp:extent cx="2336612" cy="575974"/>
          <wp:effectExtent l="0" t="0" r="6985" b="0"/>
          <wp:wrapNone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000000"/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612" cy="5759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1F497D"/>
        <w:lang w:val="es-ES"/>
      </w:rPr>
      <w:drawing>
        <wp:inline distT="0" distB="0" distL="0" distR="0" wp14:anchorId="0C7DD40E" wp14:editId="523CD090">
          <wp:extent cx="1231900" cy="590550"/>
          <wp:effectExtent l="0" t="0" r="6350" b="0"/>
          <wp:docPr id="5" name="Imagen 5" descr="cid:image002.png@01DB73EA.217838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B73EA.2178387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9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8E07E8" w14:textId="4544F7F8" w:rsidR="0018184A" w:rsidRDefault="0018184A" w:rsidP="00923050">
    <w:pPr>
      <w:pStyle w:val="Encabezado"/>
    </w:pPr>
  </w:p>
  <w:p w14:paraId="21D22407" w14:textId="475E3981" w:rsidR="0018184A" w:rsidRDefault="0018184A" w:rsidP="00923050">
    <w:pPr>
      <w:pStyle w:val="Encabezado"/>
    </w:pPr>
  </w:p>
  <w:p w14:paraId="15BCE4BB" w14:textId="07519EC0" w:rsidR="0018184A" w:rsidRDefault="0018184A" w:rsidP="00923050">
    <w:pPr>
      <w:pStyle w:val="Encabezado"/>
    </w:pPr>
  </w:p>
  <w:p w14:paraId="0A9F98A7" w14:textId="77777777" w:rsidR="0018184A" w:rsidRDefault="0018184A" w:rsidP="00923050">
    <w:pPr>
      <w:pStyle w:val="Encabezado"/>
    </w:pPr>
  </w:p>
  <w:p w14:paraId="27AFF36B" w14:textId="77777777" w:rsidR="0018184A" w:rsidRPr="00923050" w:rsidRDefault="0018184A" w:rsidP="009230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0273"/>
    <w:multiLevelType w:val="hybridMultilevel"/>
    <w:tmpl w:val="C9CC3A68"/>
    <w:lvl w:ilvl="0" w:tplc="DA56D8A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071DDE"/>
    <w:multiLevelType w:val="hybridMultilevel"/>
    <w:tmpl w:val="27F2DC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1045C"/>
    <w:multiLevelType w:val="multilevel"/>
    <w:tmpl w:val="CF7E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34C97"/>
    <w:multiLevelType w:val="hybridMultilevel"/>
    <w:tmpl w:val="99D29D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032A6"/>
    <w:multiLevelType w:val="multilevel"/>
    <w:tmpl w:val="A8D43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DC037C"/>
    <w:multiLevelType w:val="multilevel"/>
    <w:tmpl w:val="AAA0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C3884"/>
    <w:multiLevelType w:val="hybridMultilevel"/>
    <w:tmpl w:val="B066C5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D05E6"/>
    <w:multiLevelType w:val="hybridMultilevel"/>
    <w:tmpl w:val="3118EA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408BC"/>
    <w:multiLevelType w:val="hybridMultilevel"/>
    <w:tmpl w:val="8864CF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5718D"/>
    <w:multiLevelType w:val="hybridMultilevel"/>
    <w:tmpl w:val="06E267CA"/>
    <w:lvl w:ilvl="0" w:tplc="0C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60ECF"/>
    <w:multiLevelType w:val="hybridMultilevel"/>
    <w:tmpl w:val="B2E45A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63DE4"/>
    <w:multiLevelType w:val="multilevel"/>
    <w:tmpl w:val="1B167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305429"/>
    <w:multiLevelType w:val="hybridMultilevel"/>
    <w:tmpl w:val="05CCBCC2"/>
    <w:lvl w:ilvl="0" w:tplc="0C0A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3" w15:restartNumberingAfterBreak="0">
    <w:nsid w:val="2E077080"/>
    <w:multiLevelType w:val="multilevel"/>
    <w:tmpl w:val="664CF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13556F"/>
    <w:multiLevelType w:val="hybridMultilevel"/>
    <w:tmpl w:val="81C622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072AA"/>
    <w:multiLevelType w:val="multilevel"/>
    <w:tmpl w:val="46BE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755D1E"/>
    <w:multiLevelType w:val="hybridMultilevel"/>
    <w:tmpl w:val="2E54DA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718D1"/>
    <w:multiLevelType w:val="hybridMultilevel"/>
    <w:tmpl w:val="9A9E47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D399E"/>
    <w:multiLevelType w:val="multilevel"/>
    <w:tmpl w:val="FBE0822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="Times New Roman" w:hAnsi="Arial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78D2AE9"/>
    <w:multiLevelType w:val="hybridMultilevel"/>
    <w:tmpl w:val="D548CD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E4601"/>
    <w:multiLevelType w:val="multilevel"/>
    <w:tmpl w:val="C0BC9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EB4C32"/>
    <w:multiLevelType w:val="hybridMultilevel"/>
    <w:tmpl w:val="13445D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3310D"/>
    <w:multiLevelType w:val="hybridMultilevel"/>
    <w:tmpl w:val="02DC09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D2AB5"/>
    <w:multiLevelType w:val="multilevel"/>
    <w:tmpl w:val="21EA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AB4E2E"/>
    <w:multiLevelType w:val="multilevel"/>
    <w:tmpl w:val="057A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BC38DE"/>
    <w:multiLevelType w:val="multilevel"/>
    <w:tmpl w:val="C7F6B4E6"/>
    <w:lvl w:ilvl="0">
      <w:start w:val="2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90" w:hanging="53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6" w15:restartNumberingAfterBreak="0">
    <w:nsid w:val="73D206E6"/>
    <w:multiLevelType w:val="hybridMultilevel"/>
    <w:tmpl w:val="B87015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202CC"/>
    <w:multiLevelType w:val="multilevel"/>
    <w:tmpl w:val="E690A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21"/>
  </w:num>
  <w:num w:numId="5">
    <w:abstractNumId w:val="0"/>
  </w:num>
  <w:num w:numId="6">
    <w:abstractNumId w:val="1"/>
  </w:num>
  <w:num w:numId="7">
    <w:abstractNumId w:val="14"/>
  </w:num>
  <w:num w:numId="8">
    <w:abstractNumId w:val="19"/>
  </w:num>
  <w:num w:numId="9">
    <w:abstractNumId w:val="12"/>
  </w:num>
  <w:num w:numId="10">
    <w:abstractNumId w:val="22"/>
  </w:num>
  <w:num w:numId="11">
    <w:abstractNumId w:val="3"/>
  </w:num>
  <w:num w:numId="12">
    <w:abstractNumId w:val="6"/>
  </w:num>
  <w:num w:numId="13">
    <w:abstractNumId w:val="8"/>
  </w:num>
  <w:num w:numId="14">
    <w:abstractNumId w:val="10"/>
  </w:num>
  <w:num w:numId="15">
    <w:abstractNumId w:val="11"/>
  </w:num>
  <w:num w:numId="16">
    <w:abstractNumId w:val="25"/>
  </w:num>
  <w:num w:numId="17">
    <w:abstractNumId w:val="5"/>
  </w:num>
  <w:num w:numId="18">
    <w:abstractNumId w:val="20"/>
  </w:num>
  <w:num w:numId="19">
    <w:abstractNumId w:val="27"/>
  </w:num>
  <w:num w:numId="20">
    <w:abstractNumId w:val="13"/>
  </w:num>
  <w:num w:numId="21">
    <w:abstractNumId w:val="4"/>
  </w:num>
  <w:num w:numId="22">
    <w:abstractNumId w:val="23"/>
  </w:num>
  <w:num w:numId="23">
    <w:abstractNumId w:val="2"/>
  </w:num>
  <w:num w:numId="24">
    <w:abstractNumId w:val="24"/>
  </w:num>
  <w:num w:numId="25">
    <w:abstractNumId w:val="15"/>
  </w:num>
  <w:num w:numId="26">
    <w:abstractNumId w:val="7"/>
  </w:num>
  <w:num w:numId="27">
    <w:abstractNumId w:val="16"/>
  </w:num>
  <w:num w:numId="28">
    <w:abstractNumId w:val="26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ON FARIÑA, MARIA DEL AMOR">
    <w15:presenceInfo w15:providerId="AD" w15:userId="S-1-5-21-1432065709-2239911157-250631719-5542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_tradnl" w:vendorID="64" w:dllVersion="0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ocumentProtection w:edit="trackedChange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B5"/>
    <w:rsid w:val="000010EF"/>
    <w:rsid w:val="00001E4D"/>
    <w:rsid w:val="0001395A"/>
    <w:rsid w:val="000179B4"/>
    <w:rsid w:val="0002527D"/>
    <w:rsid w:val="00026BFD"/>
    <w:rsid w:val="0003198F"/>
    <w:rsid w:val="00032434"/>
    <w:rsid w:val="00035548"/>
    <w:rsid w:val="00036CC0"/>
    <w:rsid w:val="00043520"/>
    <w:rsid w:val="00060338"/>
    <w:rsid w:val="00061FBC"/>
    <w:rsid w:val="00062B74"/>
    <w:rsid w:val="00065545"/>
    <w:rsid w:val="00070BD1"/>
    <w:rsid w:val="00075C22"/>
    <w:rsid w:val="000819E4"/>
    <w:rsid w:val="00083C75"/>
    <w:rsid w:val="00083D97"/>
    <w:rsid w:val="00086906"/>
    <w:rsid w:val="00091DF6"/>
    <w:rsid w:val="000A02EB"/>
    <w:rsid w:val="000A256E"/>
    <w:rsid w:val="000A2DC7"/>
    <w:rsid w:val="000A356F"/>
    <w:rsid w:val="000A589F"/>
    <w:rsid w:val="000A735F"/>
    <w:rsid w:val="000B02B3"/>
    <w:rsid w:val="000B1778"/>
    <w:rsid w:val="000B2045"/>
    <w:rsid w:val="000B356B"/>
    <w:rsid w:val="000B5E2C"/>
    <w:rsid w:val="000C51F2"/>
    <w:rsid w:val="000D184A"/>
    <w:rsid w:val="000D2428"/>
    <w:rsid w:val="000D3456"/>
    <w:rsid w:val="000D7E74"/>
    <w:rsid w:val="000E236A"/>
    <w:rsid w:val="000E26F2"/>
    <w:rsid w:val="000E6546"/>
    <w:rsid w:val="000E7EEF"/>
    <w:rsid w:val="000F34D9"/>
    <w:rsid w:val="000F63A9"/>
    <w:rsid w:val="001024D1"/>
    <w:rsid w:val="00110BDA"/>
    <w:rsid w:val="00121A33"/>
    <w:rsid w:val="001223AA"/>
    <w:rsid w:val="00126E4D"/>
    <w:rsid w:val="0013057E"/>
    <w:rsid w:val="0013076D"/>
    <w:rsid w:val="0013250A"/>
    <w:rsid w:val="00140974"/>
    <w:rsid w:val="00142022"/>
    <w:rsid w:val="0014683F"/>
    <w:rsid w:val="00151429"/>
    <w:rsid w:val="001528EB"/>
    <w:rsid w:val="0016635F"/>
    <w:rsid w:val="00167C6A"/>
    <w:rsid w:val="001701DF"/>
    <w:rsid w:val="00173118"/>
    <w:rsid w:val="00175EFA"/>
    <w:rsid w:val="0017606F"/>
    <w:rsid w:val="00176F14"/>
    <w:rsid w:val="0018184A"/>
    <w:rsid w:val="0018596D"/>
    <w:rsid w:val="0019591B"/>
    <w:rsid w:val="001A0A6D"/>
    <w:rsid w:val="001A0DD7"/>
    <w:rsid w:val="001A0E88"/>
    <w:rsid w:val="001A26FE"/>
    <w:rsid w:val="001A3CC0"/>
    <w:rsid w:val="001A4893"/>
    <w:rsid w:val="001B0DD1"/>
    <w:rsid w:val="001B52E8"/>
    <w:rsid w:val="001C0EB2"/>
    <w:rsid w:val="001C2901"/>
    <w:rsid w:val="001D0868"/>
    <w:rsid w:val="001D162F"/>
    <w:rsid w:val="001E284C"/>
    <w:rsid w:val="001E49EA"/>
    <w:rsid w:val="001E513B"/>
    <w:rsid w:val="001E75A3"/>
    <w:rsid w:val="001F101F"/>
    <w:rsid w:val="001F17F4"/>
    <w:rsid w:val="001F24FC"/>
    <w:rsid w:val="001F398F"/>
    <w:rsid w:val="001F6DDC"/>
    <w:rsid w:val="00202A73"/>
    <w:rsid w:val="002045E6"/>
    <w:rsid w:val="002059C5"/>
    <w:rsid w:val="0021083A"/>
    <w:rsid w:val="00220B2E"/>
    <w:rsid w:val="00222D0E"/>
    <w:rsid w:val="00226AE3"/>
    <w:rsid w:val="002353C8"/>
    <w:rsid w:val="0024322E"/>
    <w:rsid w:val="00244C69"/>
    <w:rsid w:val="00245221"/>
    <w:rsid w:val="00245A84"/>
    <w:rsid w:val="0024635F"/>
    <w:rsid w:val="0024705F"/>
    <w:rsid w:val="002518C6"/>
    <w:rsid w:val="0025387C"/>
    <w:rsid w:val="00254719"/>
    <w:rsid w:val="0025473D"/>
    <w:rsid w:val="0025548C"/>
    <w:rsid w:val="002573D1"/>
    <w:rsid w:val="00264381"/>
    <w:rsid w:val="00264C4B"/>
    <w:rsid w:val="00266903"/>
    <w:rsid w:val="00270879"/>
    <w:rsid w:val="002735C1"/>
    <w:rsid w:val="0027557C"/>
    <w:rsid w:val="00277541"/>
    <w:rsid w:val="00280E01"/>
    <w:rsid w:val="00287EC4"/>
    <w:rsid w:val="00297F61"/>
    <w:rsid w:val="002A03FF"/>
    <w:rsid w:val="002A31F7"/>
    <w:rsid w:val="002A75EE"/>
    <w:rsid w:val="002B0E99"/>
    <w:rsid w:val="002B51B4"/>
    <w:rsid w:val="002B6652"/>
    <w:rsid w:val="002C4972"/>
    <w:rsid w:val="002D16B4"/>
    <w:rsid w:val="002D5989"/>
    <w:rsid w:val="002D6561"/>
    <w:rsid w:val="002E44A2"/>
    <w:rsid w:val="002E44CF"/>
    <w:rsid w:val="002E5E16"/>
    <w:rsid w:val="002F1876"/>
    <w:rsid w:val="002F33D6"/>
    <w:rsid w:val="002F4CA2"/>
    <w:rsid w:val="00301A6C"/>
    <w:rsid w:val="0030697B"/>
    <w:rsid w:val="00323918"/>
    <w:rsid w:val="0033721E"/>
    <w:rsid w:val="0034008A"/>
    <w:rsid w:val="00342C42"/>
    <w:rsid w:val="00354EB7"/>
    <w:rsid w:val="00365578"/>
    <w:rsid w:val="0037085F"/>
    <w:rsid w:val="00386670"/>
    <w:rsid w:val="003A470C"/>
    <w:rsid w:val="003B0F6D"/>
    <w:rsid w:val="003B11D2"/>
    <w:rsid w:val="003B5498"/>
    <w:rsid w:val="003C04B6"/>
    <w:rsid w:val="003C7D62"/>
    <w:rsid w:val="003E09DD"/>
    <w:rsid w:val="003E42BD"/>
    <w:rsid w:val="003F4005"/>
    <w:rsid w:val="003F4FA9"/>
    <w:rsid w:val="003F5E39"/>
    <w:rsid w:val="00400549"/>
    <w:rsid w:val="00406D41"/>
    <w:rsid w:val="0040747B"/>
    <w:rsid w:val="00413E5B"/>
    <w:rsid w:val="00414D65"/>
    <w:rsid w:val="0041643B"/>
    <w:rsid w:val="004177B8"/>
    <w:rsid w:val="0042249C"/>
    <w:rsid w:val="00431E67"/>
    <w:rsid w:val="00436E82"/>
    <w:rsid w:val="004510D5"/>
    <w:rsid w:val="00462117"/>
    <w:rsid w:val="00464EE2"/>
    <w:rsid w:val="00466363"/>
    <w:rsid w:val="004721F7"/>
    <w:rsid w:val="004741BA"/>
    <w:rsid w:val="0047677F"/>
    <w:rsid w:val="00477A99"/>
    <w:rsid w:val="00484864"/>
    <w:rsid w:val="004855A5"/>
    <w:rsid w:val="00486759"/>
    <w:rsid w:val="0048741A"/>
    <w:rsid w:val="004934E5"/>
    <w:rsid w:val="004949CC"/>
    <w:rsid w:val="004B03B2"/>
    <w:rsid w:val="004B5420"/>
    <w:rsid w:val="004C1C34"/>
    <w:rsid w:val="004C4447"/>
    <w:rsid w:val="004C664E"/>
    <w:rsid w:val="004D6A3A"/>
    <w:rsid w:val="004E5531"/>
    <w:rsid w:val="004E6515"/>
    <w:rsid w:val="004E776A"/>
    <w:rsid w:val="004F2160"/>
    <w:rsid w:val="004F4AF9"/>
    <w:rsid w:val="00500D97"/>
    <w:rsid w:val="00500E84"/>
    <w:rsid w:val="00504A26"/>
    <w:rsid w:val="00515CEA"/>
    <w:rsid w:val="00520012"/>
    <w:rsid w:val="0052375C"/>
    <w:rsid w:val="00523D45"/>
    <w:rsid w:val="0052462D"/>
    <w:rsid w:val="00526CD2"/>
    <w:rsid w:val="00527FE0"/>
    <w:rsid w:val="00533C4A"/>
    <w:rsid w:val="00536185"/>
    <w:rsid w:val="0054033F"/>
    <w:rsid w:val="005445C1"/>
    <w:rsid w:val="00550B99"/>
    <w:rsid w:val="005525C1"/>
    <w:rsid w:val="00560408"/>
    <w:rsid w:val="00564E5F"/>
    <w:rsid w:val="00571867"/>
    <w:rsid w:val="005729BD"/>
    <w:rsid w:val="00575672"/>
    <w:rsid w:val="00583CC8"/>
    <w:rsid w:val="005855B1"/>
    <w:rsid w:val="005903B4"/>
    <w:rsid w:val="0059542C"/>
    <w:rsid w:val="0059586E"/>
    <w:rsid w:val="005A116C"/>
    <w:rsid w:val="005A45A8"/>
    <w:rsid w:val="005B4698"/>
    <w:rsid w:val="005B5274"/>
    <w:rsid w:val="005C4957"/>
    <w:rsid w:val="005C60C2"/>
    <w:rsid w:val="005D67B5"/>
    <w:rsid w:val="005E0C6B"/>
    <w:rsid w:val="005E313E"/>
    <w:rsid w:val="005E4578"/>
    <w:rsid w:val="005E5976"/>
    <w:rsid w:val="005E6757"/>
    <w:rsid w:val="005F1C69"/>
    <w:rsid w:val="005F2756"/>
    <w:rsid w:val="005F27BC"/>
    <w:rsid w:val="005F6B20"/>
    <w:rsid w:val="005F7E50"/>
    <w:rsid w:val="006055D6"/>
    <w:rsid w:val="0061092A"/>
    <w:rsid w:val="00614491"/>
    <w:rsid w:val="00614E70"/>
    <w:rsid w:val="00615E0C"/>
    <w:rsid w:val="00622C75"/>
    <w:rsid w:val="00623A2A"/>
    <w:rsid w:val="00627AE2"/>
    <w:rsid w:val="00627D74"/>
    <w:rsid w:val="006332C0"/>
    <w:rsid w:val="00634CC5"/>
    <w:rsid w:val="00635140"/>
    <w:rsid w:val="00641975"/>
    <w:rsid w:val="006504CD"/>
    <w:rsid w:val="00654E92"/>
    <w:rsid w:val="00655CCA"/>
    <w:rsid w:val="00655E6D"/>
    <w:rsid w:val="00661120"/>
    <w:rsid w:val="00671ACF"/>
    <w:rsid w:val="00674DF6"/>
    <w:rsid w:val="00681975"/>
    <w:rsid w:val="00683B8D"/>
    <w:rsid w:val="006851EF"/>
    <w:rsid w:val="00697603"/>
    <w:rsid w:val="006A4245"/>
    <w:rsid w:val="006A4473"/>
    <w:rsid w:val="006B7309"/>
    <w:rsid w:val="006C013F"/>
    <w:rsid w:val="006C22A0"/>
    <w:rsid w:val="006C4D00"/>
    <w:rsid w:val="006C5AE0"/>
    <w:rsid w:val="006C7932"/>
    <w:rsid w:val="006D19E2"/>
    <w:rsid w:val="006D3843"/>
    <w:rsid w:val="006E17FB"/>
    <w:rsid w:val="006E6AFE"/>
    <w:rsid w:val="006F0ED9"/>
    <w:rsid w:val="006F626C"/>
    <w:rsid w:val="006F64D1"/>
    <w:rsid w:val="006F79A8"/>
    <w:rsid w:val="00701D70"/>
    <w:rsid w:val="00711024"/>
    <w:rsid w:val="00724398"/>
    <w:rsid w:val="00724539"/>
    <w:rsid w:val="0073016D"/>
    <w:rsid w:val="0073043C"/>
    <w:rsid w:val="0073228D"/>
    <w:rsid w:val="00732851"/>
    <w:rsid w:val="0073764C"/>
    <w:rsid w:val="00745C13"/>
    <w:rsid w:val="007514F5"/>
    <w:rsid w:val="00753702"/>
    <w:rsid w:val="007546B2"/>
    <w:rsid w:val="0076269A"/>
    <w:rsid w:val="00764630"/>
    <w:rsid w:val="0077195A"/>
    <w:rsid w:val="007720AA"/>
    <w:rsid w:val="007724FC"/>
    <w:rsid w:val="007805E4"/>
    <w:rsid w:val="00783690"/>
    <w:rsid w:val="007840FD"/>
    <w:rsid w:val="00786C79"/>
    <w:rsid w:val="0079245D"/>
    <w:rsid w:val="00795730"/>
    <w:rsid w:val="007A0C96"/>
    <w:rsid w:val="007A2CF2"/>
    <w:rsid w:val="007A4DD4"/>
    <w:rsid w:val="007A720C"/>
    <w:rsid w:val="007B09CB"/>
    <w:rsid w:val="007B2A6D"/>
    <w:rsid w:val="007B525C"/>
    <w:rsid w:val="007B681E"/>
    <w:rsid w:val="007C10E2"/>
    <w:rsid w:val="007C15E9"/>
    <w:rsid w:val="007D08FE"/>
    <w:rsid w:val="007D2B06"/>
    <w:rsid w:val="007D4960"/>
    <w:rsid w:val="007D639D"/>
    <w:rsid w:val="007D66B5"/>
    <w:rsid w:val="007E7C94"/>
    <w:rsid w:val="00800E0A"/>
    <w:rsid w:val="0080147D"/>
    <w:rsid w:val="00801858"/>
    <w:rsid w:val="008036AC"/>
    <w:rsid w:val="008039E0"/>
    <w:rsid w:val="00811747"/>
    <w:rsid w:val="00815A68"/>
    <w:rsid w:val="00821443"/>
    <w:rsid w:val="0082358F"/>
    <w:rsid w:val="00830EB5"/>
    <w:rsid w:val="00833DD7"/>
    <w:rsid w:val="00835DEC"/>
    <w:rsid w:val="00841FAF"/>
    <w:rsid w:val="0084465D"/>
    <w:rsid w:val="00847127"/>
    <w:rsid w:val="00851708"/>
    <w:rsid w:val="00853F15"/>
    <w:rsid w:val="008575D3"/>
    <w:rsid w:val="00863EED"/>
    <w:rsid w:val="00871803"/>
    <w:rsid w:val="00871845"/>
    <w:rsid w:val="00871DB3"/>
    <w:rsid w:val="00877AD0"/>
    <w:rsid w:val="008800C5"/>
    <w:rsid w:val="0088309D"/>
    <w:rsid w:val="008857E5"/>
    <w:rsid w:val="0088580A"/>
    <w:rsid w:val="0089110F"/>
    <w:rsid w:val="008923FB"/>
    <w:rsid w:val="008933E6"/>
    <w:rsid w:val="00895D70"/>
    <w:rsid w:val="008A0AEB"/>
    <w:rsid w:val="008A1E9C"/>
    <w:rsid w:val="008A3F8F"/>
    <w:rsid w:val="008A56A5"/>
    <w:rsid w:val="008A6CD7"/>
    <w:rsid w:val="008B0477"/>
    <w:rsid w:val="008C4FB5"/>
    <w:rsid w:val="008C6150"/>
    <w:rsid w:val="008D0555"/>
    <w:rsid w:val="008D7696"/>
    <w:rsid w:val="008E2A81"/>
    <w:rsid w:val="008E2FE9"/>
    <w:rsid w:val="008E61CC"/>
    <w:rsid w:val="008E7015"/>
    <w:rsid w:val="008F0AA2"/>
    <w:rsid w:val="008F6E31"/>
    <w:rsid w:val="009032AF"/>
    <w:rsid w:val="009044A8"/>
    <w:rsid w:val="009053C9"/>
    <w:rsid w:val="0091121A"/>
    <w:rsid w:val="00915B0B"/>
    <w:rsid w:val="00917DF2"/>
    <w:rsid w:val="00923050"/>
    <w:rsid w:val="009268DE"/>
    <w:rsid w:val="00930CD4"/>
    <w:rsid w:val="00932B99"/>
    <w:rsid w:val="009377C3"/>
    <w:rsid w:val="00942C16"/>
    <w:rsid w:val="00943C0D"/>
    <w:rsid w:val="009448A8"/>
    <w:rsid w:val="00954D86"/>
    <w:rsid w:val="00956E6D"/>
    <w:rsid w:val="00960062"/>
    <w:rsid w:val="00965035"/>
    <w:rsid w:val="00966F01"/>
    <w:rsid w:val="0097092F"/>
    <w:rsid w:val="00970E81"/>
    <w:rsid w:val="00974DDD"/>
    <w:rsid w:val="00974DED"/>
    <w:rsid w:val="00975D70"/>
    <w:rsid w:val="00981D32"/>
    <w:rsid w:val="009822A7"/>
    <w:rsid w:val="00982F58"/>
    <w:rsid w:val="00992303"/>
    <w:rsid w:val="009937E3"/>
    <w:rsid w:val="00993AE1"/>
    <w:rsid w:val="00994D6C"/>
    <w:rsid w:val="009979C0"/>
    <w:rsid w:val="009A17EE"/>
    <w:rsid w:val="009A1A7B"/>
    <w:rsid w:val="009A3B22"/>
    <w:rsid w:val="009A4758"/>
    <w:rsid w:val="009B7AAD"/>
    <w:rsid w:val="009C0550"/>
    <w:rsid w:val="009C06F5"/>
    <w:rsid w:val="009C0A10"/>
    <w:rsid w:val="009C2872"/>
    <w:rsid w:val="009D3F8C"/>
    <w:rsid w:val="009F15D6"/>
    <w:rsid w:val="009F2FF4"/>
    <w:rsid w:val="009F3092"/>
    <w:rsid w:val="009F3ACC"/>
    <w:rsid w:val="00A05B2E"/>
    <w:rsid w:val="00A224F9"/>
    <w:rsid w:val="00A23F93"/>
    <w:rsid w:val="00A40829"/>
    <w:rsid w:val="00A41261"/>
    <w:rsid w:val="00A440B5"/>
    <w:rsid w:val="00A5366D"/>
    <w:rsid w:val="00A57B95"/>
    <w:rsid w:val="00A651AE"/>
    <w:rsid w:val="00A656EE"/>
    <w:rsid w:val="00A66D88"/>
    <w:rsid w:val="00A7079F"/>
    <w:rsid w:val="00A75856"/>
    <w:rsid w:val="00A868FC"/>
    <w:rsid w:val="00A93931"/>
    <w:rsid w:val="00AA4067"/>
    <w:rsid w:val="00AA4A08"/>
    <w:rsid w:val="00AB5339"/>
    <w:rsid w:val="00AC207F"/>
    <w:rsid w:val="00AC6F64"/>
    <w:rsid w:val="00AD0034"/>
    <w:rsid w:val="00AD180C"/>
    <w:rsid w:val="00AD3981"/>
    <w:rsid w:val="00AD3E25"/>
    <w:rsid w:val="00AD73D8"/>
    <w:rsid w:val="00AE1ED1"/>
    <w:rsid w:val="00B01E78"/>
    <w:rsid w:val="00B113C0"/>
    <w:rsid w:val="00B114A8"/>
    <w:rsid w:val="00B13326"/>
    <w:rsid w:val="00B23C25"/>
    <w:rsid w:val="00B24CBB"/>
    <w:rsid w:val="00B321AD"/>
    <w:rsid w:val="00B33AA4"/>
    <w:rsid w:val="00B33FC4"/>
    <w:rsid w:val="00B37B19"/>
    <w:rsid w:val="00B44604"/>
    <w:rsid w:val="00B529D1"/>
    <w:rsid w:val="00B645DF"/>
    <w:rsid w:val="00B7138E"/>
    <w:rsid w:val="00B91877"/>
    <w:rsid w:val="00B95408"/>
    <w:rsid w:val="00B9759E"/>
    <w:rsid w:val="00BA1413"/>
    <w:rsid w:val="00BA5483"/>
    <w:rsid w:val="00BB42E5"/>
    <w:rsid w:val="00BB478F"/>
    <w:rsid w:val="00BB4B54"/>
    <w:rsid w:val="00BB572C"/>
    <w:rsid w:val="00BB79C6"/>
    <w:rsid w:val="00BC1084"/>
    <w:rsid w:val="00BC1468"/>
    <w:rsid w:val="00BC5F47"/>
    <w:rsid w:val="00BC6E98"/>
    <w:rsid w:val="00BD3766"/>
    <w:rsid w:val="00BD3C01"/>
    <w:rsid w:val="00BD5011"/>
    <w:rsid w:val="00BD5EAC"/>
    <w:rsid w:val="00BE45CE"/>
    <w:rsid w:val="00BE54A3"/>
    <w:rsid w:val="00BE69B1"/>
    <w:rsid w:val="00BE75AE"/>
    <w:rsid w:val="00BF1271"/>
    <w:rsid w:val="00BF4EA1"/>
    <w:rsid w:val="00BF5F11"/>
    <w:rsid w:val="00C008CC"/>
    <w:rsid w:val="00C043CB"/>
    <w:rsid w:val="00C05157"/>
    <w:rsid w:val="00C05F8A"/>
    <w:rsid w:val="00C11901"/>
    <w:rsid w:val="00C1408F"/>
    <w:rsid w:val="00C141F3"/>
    <w:rsid w:val="00C20296"/>
    <w:rsid w:val="00C20406"/>
    <w:rsid w:val="00C24529"/>
    <w:rsid w:val="00C2619A"/>
    <w:rsid w:val="00C33371"/>
    <w:rsid w:val="00C37043"/>
    <w:rsid w:val="00C45B0B"/>
    <w:rsid w:val="00C53528"/>
    <w:rsid w:val="00C610EB"/>
    <w:rsid w:val="00C61458"/>
    <w:rsid w:val="00C6359B"/>
    <w:rsid w:val="00C641C3"/>
    <w:rsid w:val="00C6428D"/>
    <w:rsid w:val="00C65023"/>
    <w:rsid w:val="00C75ACC"/>
    <w:rsid w:val="00C84D29"/>
    <w:rsid w:val="00C856BE"/>
    <w:rsid w:val="00C8647A"/>
    <w:rsid w:val="00C92D32"/>
    <w:rsid w:val="00C93231"/>
    <w:rsid w:val="00C93D4C"/>
    <w:rsid w:val="00CA13D5"/>
    <w:rsid w:val="00CA2D6A"/>
    <w:rsid w:val="00CA5AF2"/>
    <w:rsid w:val="00CB4C38"/>
    <w:rsid w:val="00CB58B0"/>
    <w:rsid w:val="00CB701A"/>
    <w:rsid w:val="00CB7362"/>
    <w:rsid w:val="00CC59A1"/>
    <w:rsid w:val="00CD4611"/>
    <w:rsid w:val="00CE0AE3"/>
    <w:rsid w:val="00CE1922"/>
    <w:rsid w:val="00CF3693"/>
    <w:rsid w:val="00CF3F33"/>
    <w:rsid w:val="00CF7FCE"/>
    <w:rsid w:val="00D05CE6"/>
    <w:rsid w:val="00D12808"/>
    <w:rsid w:val="00D147A0"/>
    <w:rsid w:val="00D159B0"/>
    <w:rsid w:val="00D159EA"/>
    <w:rsid w:val="00D20C7E"/>
    <w:rsid w:val="00D23A65"/>
    <w:rsid w:val="00D305C1"/>
    <w:rsid w:val="00D32E48"/>
    <w:rsid w:val="00D3742A"/>
    <w:rsid w:val="00D374C0"/>
    <w:rsid w:val="00D430DC"/>
    <w:rsid w:val="00D46B93"/>
    <w:rsid w:val="00D546F4"/>
    <w:rsid w:val="00D54815"/>
    <w:rsid w:val="00D560B7"/>
    <w:rsid w:val="00D66B47"/>
    <w:rsid w:val="00D726B0"/>
    <w:rsid w:val="00D74C80"/>
    <w:rsid w:val="00D91B6C"/>
    <w:rsid w:val="00D91E5D"/>
    <w:rsid w:val="00DA2DBE"/>
    <w:rsid w:val="00DB4868"/>
    <w:rsid w:val="00DC1505"/>
    <w:rsid w:val="00DC2B75"/>
    <w:rsid w:val="00DC61B0"/>
    <w:rsid w:val="00DC6EAD"/>
    <w:rsid w:val="00DD579D"/>
    <w:rsid w:val="00DE2781"/>
    <w:rsid w:val="00DE2B3E"/>
    <w:rsid w:val="00DE3DB3"/>
    <w:rsid w:val="00DF2D02"/>
    <w:rsid w:val="00DF4234"/>
    <w:rsid w:val="00DF4E1B"/>
    <w:rsid w:val="00E070EC"/>
    <w:rsid w:val="00E1076B"/>
    <w:rsid w:val="00E14EA2"/>
    <w:rsid w:val="00E20EAC"/>
    <w:rsid w:val="00E31795"/>
    <w:rsid w:val="00E33E3C"/>
    <w:rsid w:val="00E3637B"/>
    <w:rsid w:val="00E426AB"/>
    <w:rsid w:val="00E439FE"/>
    <w:rsid w:val="00E55B1A"/>
    <w:rsid w:val="00E608D0"/>
    <w:rsid w:val="00E62333"/>
    <w:rsid w:val="00E62443"/>
    <w:rsid w:val="00E64613"/>
    <w:rsid w:val="00E66A5E"/>
    <w:rsid w:val="00E7417D"/>
    <w:rsid w:val="00E745E9"/>
    <w:rsid w:val="00E90E84"/>
    <w:rsid w:val="00E956F3"/>
    <w:rsid w:val="00EA1A73"/>
    <w:rsid w:val="00EA5463"/>
    <w:rsid w:val="00EB206B"/>
    <w:rsid w:val="00EB7146"/>
    <w:rsid w:val="00EB7252"/>
    <w:rsid w:val="00EC61C4"/>
    <w:rsid w:val="00EC71DD"/>
    <w:rsid w:val="00EE10A7"/>
    <w:rsid w:val="00EE29D4"/>
    <w:rsid w:val="00F03F95"/>
    <w:rsid w:val="00F06F7F"/>
    <w:rsid w:val="00F1130E"/>
    <w:rsid w:val="00F1336B"/>
    <w:rsid w:val="00F13CA7"/>
    <w:rsid w:val="00F25AD3"/>
    <w:rsid w:val="00F27F1E"/>
    <w:rsid w:val="00F31D9B"/>
    <w:rsid w:val="00F36B23"/>
    <w:rsid w:val="00F404F8"/>
    <w:rsid w:val="00F41D95"/>
    <w:rsid w:val="00F437BE"/>
    <w:rsid w:val="00F44A27"/>
    <w:rsid w:val="00F45192"/>
    <w:rsid w:val="00F470BB"/>
    <w:rsid w:val="00F51575"/>
    <w:rsid w:val="00F556BE"/>
    <w:rsid w:val="00F6391C"/>
    <w:rsid w:val="00F74072"/>
    <w:rsid w:val="00F75330"/>
    <w:rsid w:val="00F81EC5"/>
    <w:rsid w:val="00F84293"/>
    <w:rsid w:val="00F84824"/>
    <w:rsid w:val="00F9324E"/>
    <w:rsid w:val="00FB3580"/>
    <w:rsid w:val="00FB36F7"/>
    <w:rsid w:val="00FB5216"/>
    <w:rsid w:val="00FB6E4A"/>
    <w:rsid w:val="00FC2212"/>
    <w:rsid w:val="00FC3595"/>
    <w:rsid w:val="00FC36CE"/>
    <w:rsid w:val="00FC43DC"/>
    <w:rsid w:val="00FC7348"/>
    <w:rsid w:val="00FD7958"/>
    <w:rsid w:val="00FE0190"/>
    <w:rsid w:val="00FE0ADA"/>
    <w:rsid w:val="00FE0D8A"/>
    <w:rsid w:val="00FE4FBC"/>
    <w:rsid w:val="00FE6A50"/>
    <w:rsid w:val="07FBF5F6"/>
    <w:rsid w:val="208E8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AF625"/>
  <w15:chartTrackingRefBased/>
  <w15:docId w15:val="{677C4AA7-35EE-4046-A7AC-B637126B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E3C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B42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70B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528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5F8A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5F8A"/>
  </w:style>
  <w:style w:type="paragraph" w:styleId="Piedepgina">
    <w:name w:val="footer"/>
    <w:basedOn w:val="Normal"/>
    <w:link w:val="PiedepginaCar"/>
    <w:uiPriority w:val="99"/>
    <w:unhideWhenUsed/>
    <w:rsid w:val="00C05F8A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5F8A"/>
  </w:style>
  <w:style w:type="paragraph" w:styleId="Textoindependiente2">
    <w:name w:val="Body Text 2"/>
    <w:basedOn w:val="Normal"/>
    <w:link w:val="Textoindependiente2Car"/>
    <w:rsid w:val="001E284C"/>
    <w:pPr>
      <w:spacing w:line="240" w:lineRule="auto"/>
    </w:pPr>
    <w:rPr>
      <w:rFonts w:cs="Arial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E284C"/>
    <w:rPr>
      <w:rFonts w:ascii="Arial" w:eastAsia="Times New Roman" w:hAnsi="Arial" w:cs="Arial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1E284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1E284C"/>
    <w:rPr>
      <w:rFonts w:ascii="Arial" w:eastAsia="Times New Roman" w:hAnsi="Arial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70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01A"/>
    <w:rPr>
      <w:rFonts w:ascii="Segoe UI" w:eastAsia="Times New Roman" w:hAnsi="Segoe UI" w:cs="Segoe UI"/>
      <w:sz w:val="18"/>
      <w:szCs w:val="18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083D9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BB42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0B2045"/>
    <w:pPr>
      <w:ind w:left="720"/>
      <w:contextualSpacing/>
    </w:pPr>
  </w:style>
  <w:style w:type="table" w:styleId="Tablaconcuadrcula">
    <w:name w:val="Table Grid"/>
    <w:basedOn w:val="Tablanormal"/>
    <w:uiPriority w:val="39"/>
    <w:rsid w:val="003A4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8923FB"/>
    <w:pPr>
      <w:spacing w:line="259" w:lineRule="auto"/>
      <w:jc w:val="left"/>
      <w:outlineLvl w:val="9"/>
    </w:pPr>
    <w:rPr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1701DF"/>
    <w:pPr>
      <w:tabs>
        <w:tab w:val="left" w:pos="567"/>
        <w:tab w:val="right" w:leader="dot" w:pos="8494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1701DF"/>
    <w:pPr>
      <w:tabs>
        <w:tab w:val="left" w:pos="851"/>
        <w:tab w:val="right" w:leader="dot" w:pos="8494"/>
      </w:tabs>
      <w:spacing w:after="100"/>
      <w:ind w:left="284"/>
    </w:pPr>
  </w:style>
  <w:style w:type="character" w:styleId="Hipervnculo">
    <w:name w:val="Hyperlink"/>
    <w:basedOn w:val="Fuentedeprrafopredeter"/>
    <w:uiPriority w:val="99"/>
    <w:unhideWhenUsed/>
    <w:rsid w:val="008923FB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B33F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33F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33FC4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33F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33FC4"/>
    <w:rPr>
      <w:rFonts w:ascii="Arial" w:eastAsia="Times New Roman" w:hAnsi="Arial" w:cs="Times New Roman"/>
      <w:b/>
      <w:bCs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B33FC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635140"/>
    <w:pPr>
      <w:spacing w:after="100" w:line="259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val="es-ES"/>
    </w:rPr>
  </w:style>
  <w:style w:type="paragraph" w:styleId="TDC4">
    <w:name w:val="toc 4"/>
    <w:basedOn w:val="Normal"/>
    <w:next w:val="Normal"/>
    <w:autoRedefine/>
    <w:uiPriority w:val="39"/>
    <w:unhideWhenUsed/>
    <w:rsid w:val="00635140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val="es-ES"/>
    </w:rPr>
  </w:style>
  <w:style w:type="paragraph" w:styleId="TDC5">
    <w:name w:val="toc 5"/>
    <w:basedOn w:val="Normal"/>
    <w:next w:val="Normal"/>
    <w:autoRedefine/>
    <w:uiPriority w:val="39"/>
    <w:unhideWhenUsed/>
    <w:rsid w:val="00635140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val="es-ES"/>
    </w:rPr>
  </w:style>
  <w:style w:type="paragraph" w:styleId="TDC6">
    <w:name w:val="toc 6"/>
    <w:basedOn w:val="Normal"/>
    <w:next w:val="Normal"/>
    <w:autoRedefine/>
    <w:uiPriority w:val="39"/>
    <w:unhideWhenUsed/>
    <w:rsid w:val="00635140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val="es-ES"/>
    </w:rPr>
  </w:style>
  <w:style w:type="paragraph" w:styleId="TDC7">
    <w:name w:val="toc 7"/>
    <w:basedOn w:val="Normal"/>
    <w:next w:val="Normal"/>
    <w:autoRedefine/>
    <w:uiPriority w:val="39"/>
    <w:unhideWhenUsed/>
    <w:rsid w:val="00635140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val="es-ES"/>
    </w:rPr>
  </w:style>
  <w:style w:type="paragraph" w:styleId="TDC8">
    <w:name w:val="toc 8"/>
    <w:basedOn w:val="Normal"/>
    <w:next w:val="Normal"/>
    <w:autoRedefine/>
    <w:uiPriority w:val="39"/>
    <w:unhideWhenUsed/>
    <w:rsid w:val="00635140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val="es-ES"/>
    </w:rPr>
  </w:style>
  <w:style w:type="paragraph" w:styleId="TDC9">
    <w:name w:val="toc 9"/>
    <w:basedOn w:val="Normal"/>
    <w:next w:val="Normal"/>
    <w:autoRedefine/>
    <w:uiPriority w:val="39"/>
    <w:unhideWhenUsed/>
    <w:rsid w:val="00635140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val="es-ES"/>
    </w:rPr>
  </w:style>
  <w:style w:type="paragraph" w:customStyle="1" w:styleId="paragraph">
    <w:name w:val="paragraph"/>
    <w:basedOn w:val="Normal"/>
    <w:rsid w:val="006504CD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val="es-ES"/>
    </w:rPr>
  </w:style>
  <w:style w:type="character" w:customStyle="1" w:styleId="normaltextrun">
    <w:name w:val="normaltextrun"/>
    <w:basedOn w:val="Fuentedeprrafopredeter"/>
    <w:rsid w:val="006504CD"/>
  </w:style>
  <w:style w:type="character" w:customStyle="1" w:styleId="eop">
    <w:name w:val="eop"/>
    <w:basedOn w:val="Fuentedeprrafopredeter"/>
    <w:rsid w:val="006504CD"/>
  </w:style>
  <w:style w:type="character" w:customStyle="1" w:styleId="Ttulo3Car">
    <w:name w:val="Título 3 Car"/>
    <w:basedOn w:val="Fuentedeprrafopredeter"/>
    <w:link w:val="Ttulo3"/>
    <w:uiPriority w:val="9"/>
    <w:semiHidden/>
    <w:rsid w:val="00070BD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_tradnl" w:eastAsia="es-ES"/>
    </w:rPr>
  </w:style>
  <w:style w:type="character" w:styleId="Textoennegrita">
    <w:name w:val="Strong"/>
    <w:basedOn w:val="Fuentedeprrafopredeter"/>
    <w:uiPriority w:val="22"/>
    <w:qFormat/>
    <w:rsid w:val="00070BD1"/>
    <w:rPr>
      <w:b/>
      <w:bCs/>
    </w:rPr>
  </w:style>
  <w:style w:type="character" w:styleId="nfasis">
    <w:name w:val="Emphasis"/>
    <w:basedOn w:val="Fuentedeprrafopredeter"/>
    <w:uiPriority w:val="20"/>
    <w:qFormat/>
    <w:rsid w:val="00070BD1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528E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_tradnl" w:eastAsia="es-ES"/>
    </w:rPr>
  </w:style>
  <w:style w:type="character" w:customStyle="1" w:styleId="overflow-hidden">
    <w:name w:val="overflow-hidden"/>
    <w:basedOn w:val="Fuentedeprrafopredeter"/>
    <w:rsid w:val="001528EB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1528EB"/>
    <w:pPr>
      <w:pBdr>
        <w:bottom w:val="single" w:sz="6" w:space="1" w:color="auto"/>
      </w:pBdr>
      <w:spacing w:line="240" w:lineRule="auto"/>
      <w:jc w:val="center"/>
    </w:pPr>
    <w:rPr>
      <w:rFonts w:cs="Arial"/>
      <w:vanish/>
      <w:sz w:val="16"/>
      <w:szCs w:val="16"/>
      <w:lang w:val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1528EB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1528EB"/>
    <w:pPr>
      <w:pBdr>
        <w:top w:val="single" w:sz="6" w:space="1" w:color="auto"/>
      </w:pBdr>
      <w:spacing w:line="240" w:lineRule="auto"/>
      <w:jc w:val="center"/>
    </w:pPr>
    <w:rPr>
      <w:rFonts w:cs="Arial"/>
      <w:vanish/>
      <w:sz w:val="16"/>
      <w:szCs w:val="16"/>
      <w:lang w:val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1528EB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6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43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344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07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51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684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869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44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853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7372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2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9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png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cid:image001.png@01DB81F2.C33B654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wmf"/><Relationship Id="rId22" Type="http://schemas.openxmlformats.org/officeDocument/2006/relationships/fontTable" Target="fontTable.xml"/><Relationship Id="rId30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5.png@01DB8D21.89B613D0" TargetMode="External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6C765-A89A-4016-BD10-89DA4FC7A6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230A4C-5AC4-482E-9C03-8A669CFCF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98aae-408e-4d4a-9138-ab6f1a9d9d70"/>
    <ds:schemaRef ds:uri="15e13375-5251-4d89-b231-8e0cfa0db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BC6B7-5E51-4AD7-B9FA-0CE645E718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A6367-2768-4BB8-8F2F-256AFE14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2760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Criado Fernandez</dc:creator>
  <cp:keywords/>
  <dc:description/>
  <cp:lastModifiedBy>LEON FARIÑA, MARIA DEL AMOR</cp:lastModifiedBy>
  <cp:revision>3</cp:revision>
  <cp:lastPrinted>2023-02-15T10:09:00Z</cp:lastPrinted>
  <dcterms:created xsi:type="dcterms:W3CDTF">2025-04-04T05:35:00Z</dcterms:created>
  <dcterms:modified xsi:type="dcterms:W3CDTF">2025-04-04T05:37:00Z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